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898D0" w14:textId="0709B907" w:rsidR="007E234F" w:rsidRPr="00E0621C" w:rsidRDefault="0029218C" w:rsidP="00E0621C">
      <w:pPr>
        <w:jc w:val="center"/>
        <w:rPr>
          <w:rFonts w:ascii="Palatino Linotype" w:hAnsi="Palatino Linotype"/>
          <w:b/>
          <w:bCs/>
          <w:sz w:val="20"/>
          <w:szCs w:val="20"/>
        </w:rPr>
      </w:pPr>
      <w:r w:rsidRPr="00E0621C">
        <w:rPr>
          <w:rFonts w:ascii="Palatino Linotype" w:hAnsi="Palatino Linotype"/>
          <w:b/>
          <w:bCs/>
          <w:sz w:val="20"/>
          <w:szCs w:val="20"/>
        </w:rPr>
        <w:t>SUPLEMENTARY MATERIAL</w:t>
      </w:r>
    </w:p>
    <w:p w14:paraId="119D62E0" w14:textId="58B38DA8" w:rsidR="00243906" w:rsidRDefault="00A959F6" w:rsidP="00E0621C">
      <w:pPr>
        <w:jc w:val="both"/>
      </w:pPr>
      <w:ins w:id="0" w:author="RAUL SANCHEZ GARCIA" w:date="2024-05-08T19:00:00Z">
        <w:r>
          <w:rPr>
            <w:rFonts w:ascii="Times New Roman" w:hAnsi="Times New Roman" w:cs="Times New Roman"/>
            <w:noProof/>
            <w:sz w:val="24"/>
            <w:szCs w:val="24"/>
            <w:lang w:val="es-ES" w:eastAsia="es-ES"/>
          </w:rPr>
          <w:drawing>
            <wp:inline distT="0" distB="0" distL="0" distR="0" wp14:anchorId="7B4E49E8" wp14:editId="69CDDFEA">
              <wp:extent cx="5400040" cy="1713230"/>
              <wp:effectExtent l="0" t="0" r="0" b="1270"/>
              <wp:docPr id="71493510" name="Imagen 1" descr="Un campo de pas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93510" name="Imagen 1" descr="Un campo de pasto&#10;&#10;Descripción generada automáticamente"/>
                      <pic:cNvPicPr/>
                    </pic:nvPicPr>
                    <pic:blipFill>
                      <a:blip r:embed="rId4" cstate="print">
                        <a:extLst>
                          <a:ext uri="{28A0092B-C50C-407E-A947-70E740481C1C}">
                            <a14:useLocalDpi xmlns:a14="http://schemas.microsoft.com/office/drawing/2010/main" val="0"/>
                          </a:ext>
                        </a:extLst>
                      </a:blip>
                      <a:stretch>
                        <a:fillRect/>
                      </a:stretch>
                    </pic:blipFill>
                    <pic:spPr>
                      <a:xfrm>
                        <a:off x="0" y="0"/>
                        <a:ext cx="5400040" cy="1713230"/>
                      </a:xfrm>
                      <a:prstGeom prst="rect">
                        <a:avLst/>
                      </a:prstGeom>
                    </pic:spPr>
                  </pic:pic>
                </a:graphicData>
              </a:graphic>
            </wp:inline>
          </w:drawing>
        </w:r>
      </w:ins>
    </w:p>
    <w:p w14:paraId="4D2B47DB" w14:textId="3FC1EE59" w:rsidR="00A959F6" w:rsidRPr="00E0621C" w:rsidRDefault="00D37307" w:rsidP="00E0621C">
      <w:pPr>
        <w:jc w:val="both"/>
        <w:rPr>
          <w:rFonts w:ascii="Palatino Linotype" w:hAnsi="Palatino Linotype"/>
          <w:sz w:val="20"/>
          <w:szCs w:val="20"/>
        </w:rPr>
      </w:pPr>
      <w:r w:rsidRPr="00E0621C">
        <w:rPr>
          <w:rFonts w:ascii="Palatino Linotype" w:hAnsi="Palatino Linotype"/>
          <w:b/>
          <w:bCs/>
          <w:sz w:val="20"/>
          <w:szCs w:val="20"/>
        </w:rPr>
        <w:t>Figure S1</w:t>
      </w:r>
      <w:r w:rsidRPr="00E0621C">
        <w:rPr>
          <w:rFonts w:ascii="Palatino Linotype" w:hAnsi="Palatino Linotype"/>
          <w:sz w:val="20"/>
          <w:szCs w:val="20"/>
        </w:rPr>
        <w:t xml:space="preserve">. </w:t>
      </w:r>
      <w:proofErr w:type="spellStart"/>
      <w:r w:rsidRPr="00E0621C">
        <w:rPr>
          <w:rFonts w:ascii="Palatino Linotype" w:hAnsi="Palatino Linotype"/>
          <w:i/>
          <w:iCs/>
          <w:sz w:val="20"/>
          <w:szCs w:val="20"/>
        </w:rPr>
        <w:t>Cotula</w:t>
      </w:r>
      <w:proofErr w:type="spellEnd"/>
      <w:r w:rsidRPr="00E0621C">
        <w:rPr>
          <w:rFonts w:ascii="Palatino Linotype" w:hAnsi="Palatino Linotype"/>
          <w:i/>
          <w:iCs/>
          <w:sz w:val="20"/>
          <w:szCs w:val="20"/>
        </w:rPr>
        <w:t xml:space="preserve"> </w:t>
      </w:r>
      <w:proofErr w:type="spellStart"/>
      <w:r w:rsidRPr="00E0621C">
        <w:rPr>
          <w:rFonts w:ascii="Palatino Linotype" w:hAnsi="Palatino Linotype"/>
          <w:i/>
          <w:iCs/>
          <w:sz w:val="20"/>
          <w:szCs w:val="20"/>
        </w:rPr>
        <w:t>coronopifolia</w:t>
      </w:r>
      <w:proofErr w:type="spellEnd"/>
      <w:r w:rsidRPr="00E0621C">
        <w:rPr>
          <w:rFonts w:ascii="Palatino Linotype" w:hAnsi="Palatino Linotype"/>
          <w:sz w:val="20"/>
          <w:szCs w:val="20"/>
        </w:rPr>
        <w:t xml:space="preserve"> (yellow flowers) growing in Nedra Sandby on the east coast of </w:t>
      </w:r>
      <w:proofErr w:type="spellStart"/>
      <w:r w:rsidRPr="00E0621C">
        <w:rPr>
          <w:rFonts w:ascii="Palatino Linotype" w:hAnsi="Palatino Linotype"/>
          <w:sz w:val="20"/>
          <w:szCs w:val="20"/>
        </w:rPr>
        <w:t>Öland</w:t>
      </w:r>
      <w:proofErr w:type="spellEnd"/>
      <w:r w:rsidRPr="00E0621C">
        <w:rPr>
          <w:rFonts w:ascii="Palatino Linotype" w:hAnsi="Palatino Linotype"/>
          <w:sz w:val="20"/>
          <w:szCs w:val="20"/>
        </w:rPr>
        <w:t>, Sweden where it has displaced native vegetation. This area is grazed by cattle and used by migratory waterbirds a) Photo taken in 2019 (by LT) and b) Drone photo taken in 2017 (photo credit: Thomas Gunnarsson).</w:t>
      </w:r>
    </w:p>
    <w:p w14:paraId="12F52204" w14:textId="77777777" w:rsidR="00D37307" w:rsidRDefault="00D37307"/>
    <w:p w14:paraId="24855720" w14:textId="2C6174DD" w:rsidR="00D37307" w:rsidRDefault="005B170C">
      <w:r w:rsidRPr="00BC4D81">
        <w:rPr>
          <w:rFonts w:ascii="Times New Roman" w:hAnsi="Times New Roman" w:cs="Times New Roman"/>
          <w:noProof/>
          <w:sz w:val="24"/>
          <w:szCs w:val="24"/>
          <w:lang w:val="es-ES" w:eastAsia="es-ES"/>
        </w:rPr>
        <w:drawing>
          <wp:inline distT="0" distB="0" distL="0" distR="0" wp14:anchorId="31CD1D79" wp14:editId="6DD73305">
            <wp:extent cx="5400040" cy="3034030"/>
            <wp:effectExtent l="76200" t="76200" r="124460" b="128270"/>
            <wp:docPr id="3" name="Imagen 2" descr="Imagen que contiene fruta, alimentos&#10;&#10;Descripción generada automáticamente">
              <a:extLst xmlns:a="http://schemas.openxmlformats.org/drawingml/2006/main">
                <a:ext uri="{FF2B5EF4-FFF2-40B4-BE49-F238E27FC236}">
                  <a16:creationId xmlns:a16="http://schemas.microsoft.com/office/drawing/2014/main" id="{4A4339AF-7D6F-0302-478C-E31279A3D0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Imagen que contiene fruta, alimentos&#10;&#10;Descripción generada automáticamente">
                      <a:extLst>
                        <a:ext uri="{FF2B5EF4-FFF2-40B4-BE49-F238E27FC236}">
                          <a16:creationId xmlns:a16="http://schemas.microsoft.com/office/drawing/2014/main" id="{4A4339AF-7D6F-0302-478C-E31279A3D0D5}"/>
                        </a:ext>
                      </a:extLst>
                    </pic:cNvPr>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400040" cy="303403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304E23BB" w14:textId="61CC5569" w:rsidR="006F06BF" w:rsidRPr="00E0621C" w:rsidRDefault="006F06BF" w:rsidP="00E0621C">
      <w:pPr>
        <w:jc w:val="both"/>
        <w:rPr>
          <w:rFonts w:ascii="Palatino Linotype" w:hAnsi="Palatino Linotype"/>
          <w:sz w:val="20"/>
          <w:szCs w:val="20"/>
        </w:rPr>
      </w:pPr>
      <w:r w:rsidRPr="00E0621C">
        <w:rPr>
          <w:rFonts w:ascii="Palatino Linotype" w:hAnsi="Palatino Linotype"/>
          <w:b/>
          <w:bCs/>
          <w:sz w:val="20"/>
          <w:szCs w:val="20"/>
        </w:rPr>
        <w:t>Figure S2</w:t>
      </w:r>
      <w:r w:rsidRPr="00E0621C">
        <w:rPr>
          <w:rFonts w:ascii="Palatino Linotype" w:hAnsi="Palatino Linotype"/>
          <w:sz w:val="20"/>
          <w:szCs w:val="20"/>
        </w:rPr>
        <w:t xml:space="preserve">. </w:t>
      </w:r>
      <w:proofErr w:type="spellStart"/>
      <w:r w:rsidRPr="00E0621C">
        <w:rPr>
          <w:rFonts w:ascii="Palatino Linotype" w:hAnsi="Palatino Linotype"/>
          <w:i/>
          <w:iCs/>
          <w:sz w:val="20"/>
          <w:szCs w:val="20"/>
        </w:rPr>
        <w:t>Cotula</w:t>
      </w:r>
      <w:proofErr w:type="spellEnd"/>
      <w:r w:rsidRPr="00E0621C">
        <w:rPr>
          <w:rFonts w:ascii="Palatino Linotype" w:hAnsi="Palatino Linotype"/>
          <w:i/>
          <w:iCs/>
          <w:sz w:val="20"/>
          <w:szCs w:val="20"/>
        </w:rPr>
        <w:t xml:space="preserve"> </w:t>
      </w:r>
      <w:proofErr w:type="spellStart"/>
      <w:r w:rsidRPr="00E0621C">
        <w:rPr>
          <w:rFonts w:ascii="Palatino Linotype" w:hAnsi="Palatino Linotype"/>
          <w:i/>
          <w:iCs/>
          <w:sz w:val="20"/>
          <w:szCs w:val="20"/>
        </w:rPr>
        <w:t>coronopifolia</w:t>
      </w:r>
      <w:proofErr w:type="spellEnd"/>
      <w:r w:rsidRPr="00E0621C">
        <w:rPr>
          <w:rFonts w:ascii="Palatino Linotype" w:hAnsi="Palatino Linotype"/>
          <w:sz w:val="20"/>
          <w:szCs w:val="20"/>
        </w:rPr>
        <w:t xml:space="preserve"> seeds before (top three seeds) and after (bottom three seeds) simulated gut passage by scarification and acid treatment. Photo credit: Iciar Jiménez Martín.</w:t>
      </w:r>
    </w:p>
    <w:sectPr w:rsidR="006F06BF" w:rsidRPr="00E0621C" w:rsidSect="00DA25E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AUL SANCHEZ GARCIA">
    <w15:presenceInfo w15:providerId="AD" w15:userId="S::rausangar@alum.us.es::f88755e5-3fec-463c-84ea-6d8523a3d2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revisionView w:markup="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6FD"/>
    <w:rsid w:val="00017DB1"/>
    <w:rsid w:val="000B272E"/>
    <w:rsid w:val="00243906"/>
    <w:rsid w:val="0029218C"/>
    <w:rsid w:val="0032325C"/>
    <w:rsid w:val="00565B9E"/>
    <w:rsid w:val="005B170C"/>
    <w:rsid w:val="0060608F"/>
    <w:rsid w:val="006F06BF"/>
    <w:rsid w:val="007B56FD"/>
    <w:rsid w:val="007E234F"/>
    <w:rsid w:val="00A37575"/>
    <w:rsid w:val="00A92B27"/>
    <w:rsid w:val="00A959F6"/>
    <w:rsid w:val="00D37307"/>
    <w:rsid w:val="00DA25EB"/>
    <w:rsid w:val="00E0621C"/>
    <w:rsid w:val="00E070E1"/>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A7814"/>
  <w15:chartTrackingRefBased/>
  <w15:docId w15:val="{D40F4095-D092-46D2-BB6C-0F4A0991A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56F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B56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B56F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B56F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B56F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B56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56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56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56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6F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B56F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B56F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B56F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B56F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B56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56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56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56FD"/>
    <w:rPr>
      <w:rFonts w:eastAsiaTheme="majorEastAsia" w:cstheme="majorBidi"/>
      <w:color w:val="272727" w:themeColor="text1" w:themeTint="D8"/>
    </w:rPr>
  </w:style>
  <w:style w:type="paragraph" w:styleId="Title">
    <w:name w:val="Title"/>
    <w:basedOn w:val="Normal"/>
    <w:next w:val="Normal"/>
    <w:link w:val="TitleChar"/>
    <w:uiPriority w:val="10"/>
    <w:qFormat/>
    <w:rsid w:val="007B56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56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56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56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56FD"/>
    <w:pPr>
      <w:spacing w:before="160"/>
      <w:jc w:val="center"/>
    </w:pPr>
    <w:rPr>
      <w:i/>
      <w:iCs/>
      <w:color w:val="404040" w:themeColor="text1" w:themeTint="BF"/>
    </w:rPr>
  </w:style>
  <w:style w:type="character" w:customStyle="1" w:styleId="QuoteChar">
    <w:name w:val="Quote Char"/>
    <w:basedOn w:val="DefaultParagraphFont"/>
    <w:link w:val="Quote"/>
    <w:uiPriority w:val="29"/>
    <w:rsid w:val="007B56FD"/>
    <w:rPr>
      <w:i/>
      <w:iCs/>
      <w:color w:val="404040" w:themeColor="text1" w:themeTint="BF"/>
    </w:rPr>
  </w:style>
  <w:style w:type="paragraph" w:styleId="ListParagraph">
    <w:name w:val="List Paragraph"/>
    <w:basedOn w:val="Normal"/>
    <w:uiPriority w:val="34"/>
    <w:qFormat/>
    <w:rsid w:val="007B56FD"/>
    <w:pPr>
      <w:ind w:left="720"/>
      <w:contextualSpacing/>
    </w:pPr>
  </w:style>
  <w:style w:type="character" w:styleId="IntenseEmphasis">
    <w:name w:val="Intense Emphasis"/>
    <w:basedOn w:val="DefaultParagraphFont"/>
    <w:uiPriority w:val="21"/>
    <w:qFormat/>
    <w:rsid w:val="007B56FD"/>
    <w:rPr>
      <w:i/>
      <w:iCs/>
      <w:color w:val="2F5496" w:themeColor="accent1" w:themeShade="BF"/>
    </w:rPr>
  </w:style>
  <w:style w:type="paragraph" w:styleId="IntenseQuote">
    <w:name w:val="Intense Quote"/>
    <w:basedOn w:val="Normal"/>
    <w:next w:val="Normal"/>
    <w:link w:val="IntenseQuoteChar"/>
    <w:uiPriority w:val="30"/>
    <w:qFormat/>
    <w:rsid w:val="007B56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B56FD"/>
    <w:rPr>
      <w:i/>
      <w:iCs/>
      <w:color w:val="2F5496" w:themeColor="accent1" w:themeShade="BF"/>
    </w:rPr>
  </w:style>
  <w:style w:type="character" w:styleId="IntenseReference">
    <w:name w:val="Intense Reference"/>
    <w:basedOn w:val="DefaultParagraphFont"/>
    <w:uiPriority w:val="32"/>
    <w:qFormat/>
    <w:rsid w:val="007B56FD"/>
    <w:rPr>
      <w:b/>
      <w:bCs/>
      <w:smallCaps/>
      <w:color w:val="2F5496" w:themeColor="accent1" w:themeShade="BF"/>
      <w:spacing w:val="5"/>
    </w:rPr>
  </w:style>
  <w:style w:type="paragraph" w:styleId="Revision">
    <w:name w:val="Revision"/>
    <w:hidden/>
    <w:uiPriority w:val="99"/>
    <w:semiHidden/>
    <w:rsid w:val="00A375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SANCHEZ GARCIA</dc:creator>
  <cp:keywords/>
  <dc:description/>
  <cp:lastModifiedBy>RAUL SANCHEZ GARCIA</cp:lastModifiedBy>
  <cp:revision>11</cp:revision>
  <dcterms:created xsi:type="dcterms:W3CDTF">2024-05-14T08:02:00Z</dcterms:created>
  <dcterms:modified xsi:type="dcterms:W3CDTF">2024-05-14T08:55:00Z</dcterms:modified>
</cp:coreProperties>
</file>