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9B06B" w14:textId="603CC250" w:rsidR="00D505C6" w:rsidRPr="004F3AED" w:rsidRDefault="004F3AED" w:rsidP="00D505C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F3AED">
        <w:rPr>
          <w:rFonts w:ascii="Times New Roman" w:hAnsi="Times New Roman" w:cs="Times New Roman"/>
          <w:sz w:val="24"/>
          <w:szCs w:val="24"/>
          <w:lang w:val="en-US"/>
        </w:rPr>
        <w:t xml:space="preserve">Table 1. Analysis of variables related to lifestyle </w:t>
      </w:r>
      <w:proofErr w:type="gramStart"/>
      <w:r w:rsidRPr="004F3AED">
        <w:rPr>
          <w:rFonts w:ascii="Times New Roman" w:hAnsi="Times New Roman" w:cs="Times New Roman"/>
          <w:sz w:val="24"/>
          <w:szCs w:val="24"/>
          <w:lang w:val="en-US"/>
        </w:rPr>
        <w:t>habits</w:t>
      </w:r>
      <w:proofErr w:type="gramEnd"/>
    </w:p>
    <w:tbl>
      <w:tblPr>
        <w:tblStyle w:val="Tabelacomgrade"/>
        <w:tblW w:w="9639" w:type="dxa"/>
        <w:tblInd w:w="-5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985"/>
        <w:gridCol w:w="1554"/>
        <w:gridCol w:w="2230"/>
        <w:gridCol w:w="893"/>
      </w:tblGrid>
      <w:tr w:rsidR="00D505C6" w:rsidRPr="00847BD9" w14:paraId="070CCB89" w14:textId="77777777" w:rsidTr="00847BD9"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01DF09" w14:textId="06DBB5A2" w:rsidR="00D505C6" w:rsidRPr="00847BD9" w:rsidRDefault="007C6989" w:rsidP="00E60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Variables</w:t>
            </w:r>
            <w:proofErr w:type="spellEnd"/>
          </w:p>
        </w:tc>
        <w:tc>
          <w:tcPr>
            <w:tcW w:w="353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D63C7A" w14:textId="0B7FDCA6" w:rsidR="00D505C6" w:rsidRPr="00847BD9" w:rsidRDefault="00D505C6" w:rsidP="00E60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Pacient</w:t>
            </w:r>
            <w:r w:rsidR="00A11175" w:rsidRPr="00847BD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 (n=45)</w:t>
            </w:r>
          </w:p>
        </w:tc>
        <w:tc>
          <w:tcPr>
            <w:tcW w:w="223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DAF6D9" w14:textId="77777777" w:rsidR="00D505C6" w:rsidRPr="00847BD9" w:rsidRDefault="00D505C6" w:rsidP="00E60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OR (IC)*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</w:tcBorders>
            <w:vAlign w:val="center"/>
          </w:tcPr>
          <w:p w14:paraId="313CDD91" w14:textId="242A5EA7" w:rsidR="00D505C6" w:rsidRPr="00847BD9" w:rsidRDefault="00D505C6" w:rsidP="00E60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Val</w:t>
            </w:r>
            <w:r w:rsidR="00DE2581" w:rsidRPr="00847BD9">
              <w:rPr>
                <w:rFonts w:ascii="Times New Roman" w:hAnsi="Times New Roman" w:cs="Times New Roman"/>
                <w:sz w:val="24"/>
                <w:szCs w:val="24"/>
              </w:rPr>
              <w:t>ue</w:t>
            </w:r>
            <w:proofErr w:type="spellEnd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 p**</w:t>
            </w:r>
          </w:p>
        </w:tc>
      </w:tr>
      <w:tr w:rsidR="00D505C6" w:rsidRPr="00847BD9" w14:paraId="5FD604F6" w14:textId="77777777" w:rsidTr="00847BD9"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E901AB" w14:textId="77777777" w:rsidR="00D505C6" w:rsidRPr="00847BD9" w:rsidRDefault="00D505C6" w:rsidP="00E60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1A7C1" w14:textId="098BC691" w:rsidR="00D505C6" w:rsidRPr="00847BD9" w:rsidRDefault="004A5EE5" w:rsidP="00E60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Before</w:t>
            </w:r>
            <w:r w:rsidR="00D505C6"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 (t0)</w:t>
            </w:r>
          </w:p>
          <w:p w14:paraId="32BD7E84" w14:textId="77777777" w:rsidR="00D505C6" w:rsidRPr="00847BD9" w:rsidRDefault="00D505C6" w:rsidP="00E6036A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N(</w:t>
            </w:r>
            <w:proofErr w:type="gramEnd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  <w:r w:rsidRPr="00847B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554" w:type="dxa"/>
            <w:tcBorders>
              <w:bottom w:val="single" w:sz="4" w:space="0" w:color="auto"/>
            </w:tcBorders>
            <w:vAlign w:val="center"/>
          </w:tcPr>
          <w:p w14:paraId="2AAB5AE8" w14:textId="57291DE1" w:rsidR="00D505C6" w:rsidRPr="00847BD9" w:rsidRDefault="00D505C6" w:rsidP="00E60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A5EE5" w:rsidRPr="00847BD9">
              <w:rPr>
                <w:rFonts w:ascii="Times New Roman" w:hAnsi="Times New Roman" w:cs="Times New Roman"/>
                <w:sz w:val="24"/>
                <w:szCs w:val="24"/>
              </w:rPr>
              <w:t>fter</w:t>
            </w:r>
            <w:proofErr w:type="spellEnd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 (t1)</w:t>
            </w:r>
          </w:p>
          <w:p w14:paraId="0ACB3EAA" w14:textId="77777777" w:rsidR="00D505C6" w:rsidRPr="00847BD9" w:rsidRDefault="00D505C6" w:rsidP="00E60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N(</w:t>
            </w:r>
            <w:proofErr w:type="gramEnd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2230" w:type="dxa"/>
            <w:vMerge/>
            <w:tcBorders>
              <w:bottom w:val="single" w:sz="4" w:space="0" w:color="auto"/>
            </w:tcBorders>
          </w:tcPr>
          <w:p w14:paraId="322FC511" w14:textId="77777777" w:rsidR="00D505C6" w:rsidRPr="00847BD9" w:rsidRDefault="00D505C6" w:rsidP="00E60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A7F7B0" w14:textId="77777777" w:rsidR="00D505C6" w:rsidRPr="00847BD9" w:rsidRDefault="00D505C6" w:rsidP="00E60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75" w:rsidRPr="00847BD9" w14:paraId="3FE503F3" w14:textId="77777777" w:rsidTr="00847BD9">
        <w:tc>
          <w:tcPr>
            <w:tcW w:w="2977" w:type="dxa"/>
            <w:tcBorders>
              <w:top w:val="single" w:sz="4" w:space="0" w:color="auto"/>
            </w:tcBorders>
          </w:tcPr>
          <w:p w14:paraId="30892C1B" w14:textId="72ECAE22" w:rsidR="00A11175" w:rsidRPr="00847BD9" w:rsidRDefault="00A11175" w:rsidP="00A1117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Anxiety</w:t>
            </w:r>
            <w:proofErr w:type="spellEnd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 - Hamilton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96DE060" w14:textId="77777777" w:rsidR="00A11175" w:rsidRPr="00847BD9" w:rsidRDefault="00A11175" w:rsidP="00A1117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tcBorders>
              <w:top w:val="single" w:sz="4" w:space="0" w:color="auto"/>
            </w:tcBorders>
          </w:tcPr>
          <w:p w14:paraId="2745912D" w14:textId="77777777" w:rsidR="00A11175" w:rsidRPr="00847BD9" w:rsidRDefault="00A11175" w:rsidP="00A1117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4" w:space="0" w:color="auto"/>
            </w:tcBorders>
          </w:tcPr>
          <w:p w14:paraId="32DF3E12" w14:textId="77777777" w:rsidR="00A11175" w:rsidRPr="00847BD9" w:rsidRDefault="00A11175" w:rsidP="00A1117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auto"/>
            </w:tcBorders>
          </w:tcPr>
          <w:p w14:paraId="395D0065" w14:textId="77777777" w:rsidR="00A11175" w:rsidRPr="00847BD9" w:rsidRDefault="00A11175" w:rsidP="00A1117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75" w:rsidRPr="00847BD9" w14:paraId="220C80D2" w14:textId="77777777" w:rsidTr="00847BD9">
        <w:tc>
          <w:tcPr>
            <w:tcW w:w="2977" w:type="dxa"/>
          </w:tcPr>
          <w:p w14:paraId="4FD55246" w14:textId="67287671" w:rsidR="00A11175" w:rsidRPr="00847BD9" w:rsidRDefault="00A11175" w:rsidP="00A11175">
            <w:pPr>
              <w:spacing w:line="276" w:lineRule="auto"/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No </w:t>
            </w: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anxiety</w:t>
            </w:r>
            <w:proofErr w:type="spellEnd"/>
          </w:p>
        </w:tc>
        <w:tc>
          <w:tcPr>
            <w:tcW w:w="1985" w:type="dxa"/>
            <w:vAlign w:val="center"/>
          </w:tcPr>
          <w:p w14:paraId="45C22ED5" w14:textId="632BD929" w:rsidR="00A11175" w:rsidRPr="00847BD9" w:rsidRDefault="00A11175" w:rsidP="00A1117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 (2</w:t>
            </w:r>
            <w:r w:rsidR="00DE2581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554" w:type="dxa"/>
            <w:vAlign w:val="center"/>
          </w:tcPr>
          <w:p w14:paraId="458B6E55" w14:textId="704F91BA" w:rsidR="00A11175" w:rsidRPr="00847BD9" w:rsidRDefault="00A11175" w:rsidP="00A1117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25 (55</w:t>
            </w:r>
            <w:r w:rsidR="000B5D22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</w:tc>
        <w:tc>
          <w:tcPr>
            <w:tcW w:w="2230" w:type="dxa"/>
          </w:tcPr>
          <w:p w14:paraId="11147B43" w14:textId="00987844" w:rsidR="00A11175" w:rsidRPr="00847BD9" w:rsidRDefault="00A11175" w:rsidP="00A1117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380216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00(7</w:t>
            </w:r>
            <w:r w:rsidR="00380216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59-307</w:t>
            </w:r>
            <w:r w:rsidR="00380216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78) </w:t>
            </w:r>
          </w:p>
        </w:tc>
        <w:tc>
          <w:tcPr>
            <w:tcW w:w="893" w:type="dxa"/>
            <w:vMerge w:val="restart"/>
            <w:vAlign w:val="center"/>
          </w:tcPr>
          <w:p w14:paraId="59C97EA6" w14:textId="6FD9D779" w:rsidR="00A11175" w:rsidRPr="00847BD9" w:rsidRDefault="00A11175" w:rsidP="00A1117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 w:rsidR="000074B1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</w:tr>
      <w:tr w:rsidR="00A11175" w:rsidRPr="00847BD9" w14:paraId="0BD52977" w14:textId="77777777" w:rsidTr="00847BD9">
        <w:tc>
          <w:tcPr>
            <w:tcW w:w="2977" w:type="dxa"/>
          </w:tcPr>
          <w:p w14:paraId="54B6BBF3" w14:textId="4BACA6CE" w:rsidR="00A11175" w:rsidRPr="00847BD9" w:rsidRDefault="00A11175" w:rsidP="00A11175">
            <w:pPr>
              <w:spacing w:line="276" w:lineRule="auto"/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Temporary</w:t>
            </w:r>
            <w:proofErr w:type="spellEnd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anxiety</w:t>
            </w:r>
            <w:proofErr w:type="spellEnd"/>
          </w:p>
        </w:tc>
        <w:tc>
          <w:tcPr>
            <w:tcW w:w="1985" w:type="dxa"/>
            <w:vAlign w:val="center"/>
          </w:tcPr>
          <w:p w14:paraId="015533F2" w14:textId="671D9CB1" w:rsidR="00A11175" w:rsidRPr="00847BD9" w:rsidRDefault="00A11175" w:rsidP="00A1117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6 (13</w:t>
            </w:r>
            <w:r w:rsidR="00DE2581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554" w:type="dxa"/>
            <w:vAlign w:val="center"/>
          </w:tcPr>
          <w:p w14:paraId="3CB67626" w14:textId="229B3C99" w:rsidR="00A11175" w:rsidRPr="00847BD9" w:rsidRDefault="00A11175" w:rsidP="00A1117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16 (35</w:t>
            </w:r>
            <w:r w:rsidR="000B5D22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</w:tc>
        <w:tc>
          <w:tcPr>
            <w:tcW w:w="2230" w:type="dxa"/>
          </w:tcPr>
          <w:p w14:paraId="3EDF623A" w14:textId="5EC3BED9" w:rsidR="00A11175" w:rsidRPr="00847BD9" w:rsidRDefault="00A11175" w:rsidP="00A1117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80216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58 (1</w:t>
            </w:r>
            <w:r w:rsidR="00380216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14-12</w:t>
            </w:r>
            <w:r w:rsidR="00380216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45) </w:t>
            </w:r>
          </w:p>
        </w:tc>
        <w:tc>
          <w:tcPr>
            <w:tcW w:w="893" w:type="dxa"/>
            <w:vMerge/>
            <w:vAlign w:val="center"/>
          </w:tcPr>
          <w:p w14:paraId="1AC828E2" w14:textId="77777777" w:rsidR="00A11175" w:rsidRPr="00847BD9" w:rsidRDefault="00A11175" w:rsidP="00A1117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75" w:rsidRPr="00847BD9" w14:paraId="1F7DE872" w14:textId="77777777" w:rsidTr="00847BD9">
        <w:tc>
          <w:tcPr>
            <w:tcW w:w="2977" w:type="dxa"/>
          </w:tcPr>
          <w:p w14:paraId="0BA47906" w14:textId="34691605" w:rsidR="00A11175" w:rsidRPr="00847BD9" w:rsidRDefault="00A11175" w:rsidP="00A11175">
            <w:pPr>
              <w:spacing w:line="276" w:lineRule="auto"/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Moderate</w:t>
            </w:r>
            <w:proofErr w:type="spellEnd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anxiety</w:t>
            </w:r>
            <w:proofErr w:type="spellEnd"/>
          </w:p>
        </w:tc>
        <w:tc>
          <w:tcPr>
            <w:tcW w:w="1985" w:type="dxa"/>
            <w:vAlign w:val="center"/>
          </w:tcPr>
          <w:p w14:paraId="3FC396E6" w14:textId="07B24B41" w:rsidR="00A11175" w:rsidRPr="00847BD9" w:rsidRDefault="00A11175" w:rsidP="00A1117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14(31</w:t>
            </w:r>
            <w:r w:rsidR="00DE2581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554" w:type="dxa"/>
            <w:vAlign w:val="center"/>
          </w:tcPr>
          <w:p w14:paraId="4D80C67A" w14:textId="4D147E9C" w:rsidR="00A11175" w:rsidRPr="00847BD9" w:rsidRDefault="00A11175" w:rsidP="00A1117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2 (4</w:t>
            </w:r>
            <w:r w:rsidR="000B5D22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2230" w:type="dxa"/>
          </w:tcPr>
          <w:p w14:paraId="604B16C0" w14:textId="021AEB5E" w:rsidR="00A11175" w:rsidRPr="00847BD9" w:rsidRDefault="00A11175" w:rsidP="00A1117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80216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10 (0</w:t>
            </w:r>
            <w:r w:rsidR="00380216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01-0</w:t>
            </w:r>
            <w:r w:rsidR="00380216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51)</w:t>
            </w:r>
          </w:p>
        </w:tc>
        <w:tc>
          <w:tcPr>
            <w:tcW w:w="893" w:type="dxa"/>
            <w:vMerge/>
            <w:vAlign w:val="center"/>
          </w:tcPr>
          <w:p w14:paraId="3BB4BB30" w14:textId="77777777" w:rsidR="00A11175" w:rsidRPr="00847BD9" w:rsidRDefault="00A11175" w:rsidP="00A1117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175" w:rsidRPr="00847BD9" w14:paraId="4812846B" w14:textId="77777777" w:rsidTr="00847BD9">
        <w:tc>
          <w:tcPr>
            <w:tcW w:w="2977" w:type="dxa"/>
          </w:tcPr>
          <w:p w14:paraId="3C4B263F" w14:textId="15820843" w:rsidR="00A11175" w:rsidRPr="00847BD9" w:rsidRDefault="00A11175" w:rsidP="00A11175">
            <w:pPr>
              <w:spacing w:line="276" w:lineRule="auto"/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Severe</w:t>
            </w:r>
            <w:proofErr w:type="spellEnd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anxiety</w:t>
            </w:r>
            <w:proofErr w:type="spellEnd"/>
          </w:p>
        </w:tc>
        <w:tc>
          <w:tcPr>
            <w:tcW w:w="1985" w:type="dxa"/>
            <w:vAlign w:val="center"/>
          </w:tcPr>
          <w:p w14:paraId="2A0707A5" w14:textId="66F4C410" w:rsidR="00A11175" w:rsidRPr="00847BD9" w:rsidRDefault="00A11175" w:rsidP="00A1117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24(53</w:t>
            </w:r>
            <w:r w:rsidR="00DE2581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554" w:type="dxa"/>
            <w:vAlign w:val="center"/>
          </w:tcPr>
          <w:p w14:paraId="6ABD06BA" w14:textId="0277F6F2" w:rsidR="00A11175" w:rsidRPr="00847BD9" w:rsidRDefault="00A11175" w:rsidP="00A1117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2 (4</w:t>
            </w:r>
            <w:r w:rsidR="000B5D22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2230" w:type="dxa"/>
          </w:tcPr>
          <w:p w14:paraId="70B7F9D7" w14:textId="06C07C61" w:rsidR="00A11175" w:rsidRPr="00847BD9" w:rsidRDefault="00A11175" w:rsidP="00A1117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80216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04 (0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00-0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19)</w:t>
            </w:r>
          </w:p>
        </w:tc>
        <w:tc>
          <w:tcPr>
            <w:tcW w:w="893" w:type="dxa"/>
            <w:vMerge/>
            <w:vAlign w:val="center"/>
          </w:tcPr>
          <w:p w14:paraId="5CF89900" w14:textId="77777777" w:rsidR="00A11175" w:rsidRPr="00847BD9" w:rsidRDefault="00A11175" w:rsidP="00A1117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5C6" w:rsidRPr="00847BD9" w14:paraId="10B9B7BB" w14:textId="77777777" w:rsidTr="00847BD9">
        <w:tc>
          <w:tcPr>
            <w:tcW w:w="2977" w:type="dxa"/>
          </w:tcPr>
          <w:p w14:paraId="096EDA89" w14:textId="77777777" w:rsidR="00D505C6" w:rsidRPr="00847BD9" w:rsidRDefault="00D505C6" w:rsidP="00E6036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IPAQ</w:t>
            </w:r>
          </w:p>
        </w:tc>
        <w:tc>
          <w:tcPr>
            <w:tcW w:w="1985" w:type="dxa"/>
            <w:vAlign w:val="center"/>
          </w:tcPr>
          <w:p w14:paraId="7CC26F31" w14:textId="77777777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4A309832" w14:textId="77777777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14:paraId="454B977F" w14:textId="77777777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Align w:val="center"/>
          </w:tcPr>
          <w:p w14:paraId="7FFFBB19" w14:textId="77777777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756" w:rsidRPr="00847BD9" w14:paraId="401A33BE" w14:textId="77777777" w:rsidTr="00847BD9">
        <w:tc>
          <w:tcPr>
            <w:tcW w:w="2977" w:type="dxa"/>
          </w:tcPr>
          <w:p w14:paraId="3FCA27F9" w14:textId="4BBCAF56" w:rsidR="00506756" w:rsidRPr="00847BD9" w:rsidRDefault="00506756" w:rsidP="00506756">
            <w:pPr>
              <w:spacing w:line="276" w:lineRule="auto"/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Very</w:t>
            </w:r>
            <w:proofErr w:type="spellEnd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active</w:t>
            </w:r>
            <w:proofErr w:type="spellEnd"/>
          </w:p>
        </w:tc>
        <w:tc>
          <w:tcPr>
            <w:tcW w:w="1985" w:type="dxa"/>
            <w:vAlign w:val="center"/>
          </w:tcPr>
          <w:p w14:paraId="496C4749" w14:textId="1AF99B62" w:rsidR="00506756" w:rsidRPr="00847BD9" w:rsidRDefault="00506756" w:rsidP="005067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8 (17</w:t>
            </w:r>
            <w:r w:rsidR="003D08A6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</w:p>
        </w:tc>
        <w:tc>
          <w:tcPr>
            <w:tcW w:w="1554" w:type="dxa"/>
            <w:vAlign w:val="center"/>
          </w:tcPr>
          <w:p w14:paraId="59F78E77" w14:textId="48473291" w:rsidR="00506756" w:rsidRPr="00847BD9" w:rsidRDefault="00506756" w:rsidP="005067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34 (75</w:t>
            </w:r>
            <w:r w:rsidR="000B5D22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</w:tc>
        <w:tc>
          <w:tcPr>
            <w:tcW w:w="2230" w:type="dxa"/>
          </w:tcPr>
          <w:p w14:paraId="092147FF" w14:textId="08C2BC37" w:rsidR="00506756" w:rsidRPr="00847BD9" w:rsidRDefault="00506756" w:rsidP="005067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29(4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65-45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58)</w:t>
            </w:r>
          </w:p>
        </w:tc>
        <w:tc>
          <w:tcPr>
            <w:tcW w:w="893" w:type="dxa"/>
            <w:vMerge w:val="restart"/>
            <w:vAlign w:val="center"/>
          </w:tcPr>
          <w:p w14:paraId="5CD3B02A" w14:textId="22F9A23B" w:rsidR="00506756" w:rsidRPr="00847BD9" w:rsidRDefault="00506756" w:rsidP="005067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 w:rsidR="000074B1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</w:tr>
      <w:tr w:rsidR="00506756" w:rsidRPr="00847BD9" w14:paraId="25A766DD" w14:textId="77777777" w:rsidTr="00847BD9">
        <w:tc>
          <w:tcPr>
            <w:tcW w:w="2977" w:type="dxa"/>
          </w:tcPr>
          <w:p w14:paraId="483FDCDC" w14:textId="1E2B80A2" w:rsidR="00506756" w:rsidRPr="00847BD9" w:rsidRDefault="00506756" w:rsidP="00506756">
            <w:pPr>
              <w:spacing w:line="276" w:lineRule="auto"/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Active</w:t>
            </w:r>
          </w:p>
        </w:tc>
        <w:tc>
          <w:tcPr>
            <w:tcW w:w="1985" w:type="dxa"/>
            <w:vAlign w:val="center"/>
          </w:tcPr>
          <w:p w14:paraId="5508BFC8" w14:textId="21911EBF" w:rsidR="00506756" w:rsidRPr="00847BD9" w:rsidRDefault="00506756" w:rsidP="005067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9 (20</w:t>
            </w:r>
            <w:r w:rsidR="003D08A6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0)</w:t>
            </w:r>
          </w:p>
        </w:tc>
        <w:tc>
          <w:tcPr>
            <w:tcW w:w="1554" w:type="dxa"/>
            <w:vAlign w:val="center"/>
          </w:tcPr>
          <w:p w14:paraId="4BB25005" w14:textId="37365717" w:rsidR="00506756" w:rsidRPr="00847BD9" w:rsidRDefault="00506756" w:rsidP="005067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8 (17</w:t>
            </w:r>
            <w:r w:rsidR="000B5D22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</w:p>
        </w:tc>
        <w:tc>
          <w:tcPr>
            <w:tcW w:w="2230" w:type="dxa"/>
          </w:tcPr>
          <w:p w14:paraId="12B4AD08" w14:textId="58065EB7" w:rsidR="00506756" w:rsidRPr="00847BD9" w:rsidRDefault="00506756" w:rsidP="005067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86 (0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30-2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49)</w:t>
            </w:r>
          </w:p>
        </w:tc>
        <w:tc>
          <w:tcPr>
            <w:tcW w:w="893" w:type="dxa"/>
            <w:vMerge/>
            <w:vAlign w:val="center"/>
          </w:tcPr>
          <w:p w14:paraId="385EBDE2" w14:textId="77777777" w:rsidR="00506756" w:rsidRPr="00847BD9" w:rsidRDefault="00506756" w:rsidP="005067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756" w:rsidRPr="00847BD9" w14:paraId="3C8B9C0F" w14:textId="77777777" w:rsidTr="00847BD9">
        <w:tc>
          <w:tcPr>
            <w:tcW w:w="2977" w:type="dxa"/>
          </w:tcPr>
          <w:p w14:paraId="2221E502" w14:textId="474AE0A3" w:rsidR="00506756" w:rsidRPr="00847BD9" w:rsidRDefault="00506756" w:rsidP="00506756">
            <w:pPr>
              <w:spacing w:line="276" w:lineRule="auto"/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Irregularly</w:t>
            </w:r>
            <w:proofErr w:type="spellEnd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active</w:t>
            </w:r>
            <w:proofErr w:type="spellEnd"/>
          </w:p>
        </w:tc>
        <w:tc>
          <w:tcPr>
            <w:tcW w:w="1985" w:type="dxa"/>
            <w:vAlign w:val="center"/>
          </w:tcPr>
          <w:p w14:paraId="095B4476" w14:textId="7EBAA231" w:rsidR="00506756" w:rsidRPr="00847BD9" w:rsidRDefault="00506756" w:rsidP="005067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8 (17</w:t>
            </w:r>
            <w:r w:rsidR="003D08A6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</w:p>
        </w:tc>
        <w:tc>
          <w:tcPr>
            <w:tcW w:w="1554" w:type="dxa"/>
            <w:vAlign w:val="center"/>
          </w:tcPr>
          <w:p w14:paraId="0D5E2854" w14:textId="77777777" w:rsidR="00506756" w:rsidRPr="00847BD9" w:rsidRDefault="00506756" w:rsidP="005067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 (0)</w:t>
            </w:r>
          </w:p>
        </w:tc>
        <w:tc>
          <w:tcPr>
            <w:tcW w:w="2230" w:type="dxa"/>
          </w:tcPr>
          <w:p w14:paraId="703DE09A" w14:textId="0B6AD0EA" w:rsidR="00506756" w:rsidRPr="008D57B4" w:rsidRDefault="00506756" w:rsidP="005067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NC</w:t>
            </w:r>
            <w:r w:rsidR="008D57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93" w:type="dxa"/>
            <w:vMerge/>
            <w:vAlign w:val="center"/>
          </w:tcPr>
          <w:p w14:paraId="10DE55BB" w14:textId="77777777" w:rsidR="00506756" w:rsidRPr="00847BD9" w:rsidRDefault="00506756" w:rsidP="005067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6756" w:rsidRPr="00847BD9" w14:paraId="7B3FEFE5" w14:textId="77777777" w:rsidTr="00847BD9">
        <w:tc>
          <w:tcPr>
            <w:tcW w:w="2977" w:type="dxa"/>
          </w:tcPr>
          <w:p w14:paraId="52EEBCF8" w14:textId="625EA978" w:rsidR="00506756" w:rsidRPr="00847BD9" w:rsidRDefault="00506756" w:rsidP="00506756">
            <w:pPr>
              <w:spacing w:line="276" w:lineRule="auto"/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Sedentary</w:t>
            </w:r>
            <w:proofErr w:type="spellEnd"/>
          </w:p>
        </w:tc>
        <w:tc>
          <w:tcPr>
            <w:tcW w:w="1985" w:type="dxa"/>
            <w:vAlign w:val="center"/>
          </w:tcPr>
          <w:p w14:paraId="2BD467E9" w14:textId="1C767B34" w:rsidR="00506756" w:rsidRPr="00847BD9" w:rsidRDefault="00506756" w:rsidP="005067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20 (44</w:t>
            </w:r>
            <w:r w:rsidR="003D08A6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1554" w:type="dxa"/>
            <w:vAlign w:val="center"/>
          </w:tcPr>
          <w:p w14:paraId="0EA32C1D" w14:textId="3B97C190" w:rsidR="00506756" w:rsidRPr="00847BD9" w:rsidRDefault="00506756" w:rsidP="005067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 (6</w:t>
            </w:r>
            <w:r w:rsidR="000B5D22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7)</w:t>
            </w:r>
          </w:p>
        </w:tc>
        <w:tc>
          <w:tcPr>
            <w:tcW w:w="2230" w:type="dxa"/>
          </w:tcPr>
          <w:p w14:paraId="24E01F8A" w14:textId="5BF87A3E" w:rsidR="00506756" w:rsidRPr="00847BD9" w:rsidRDefault="00506756" w:rsidP="005067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09 (0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01-0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35)</w:t>
            </w:r>
          </w:p>
        </w:tc>
        <w:tc>
          <w:tcPr>
            <w:tcW w:w="893" w:type="dxa"/>
            <w:vMerge/>
            <w:vAlign w:val="center"/>
          </w:tcPr>
          <w:p w14:paraId="4526C427" w14:textId="77777777" w:rsidR="00506756" w:rsidRPr="00847BD9" w:rsidRDefault="00506756" w:rsidP="0050675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5C6" w:rsidRPr="00847BD9" w14:paraId="3AF0E191" w14:textId="77777777" w:rsidTr="00847BD9">
        <w:tc>
          <w:tcPr>
            <w:tcW w:w="2977" w:type="dxa"/>
          </w:tcPr>
          <w:p w14:paraId="5EE31B53" w14:textId="2B11548D" w:rsidR="00D505C6" w:rsidRPr="00847BD9" w:rsidRDefault="003E52F7" w:rsidP="00E6036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Sleep</w:t>
            </w:r>
            <w:proofErr w:type="spellEnd"/>
            <w:r w:rsidR="00D505C6"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 – Pittsburgh</w:t>
            </w:r>
          </w:p>
        </w:tc>
        <w:tc>
          <w:tcPr>
            <w:tcW w:w="1985" w:type="dxa"/>
            <w:vAlign w:val="center"/>
          </w:tcPr>
          <w:p w14:paraId="499C3829" w14:textId="77777777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09236426" w14:textId="77777777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14:paraId="2DC5C4D2" w14:textId="77777777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Align w:val="center"/>
          </w:tcPr>
          <w:p w14:paraId="171C7CEA" w14:textId="77777777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2F7" w:rsidRPr="00847BD9" w14:paraId="55A347B8" w14:textId="77777777" w:rsidTr="00847BD9">
        <w:tc>
          <w:tcPr>
            <w:tcW w:w="2977" w:type="dxa"/>
          </w:tcPr>
          <w:p w14:paraId="460A593B" w14:textId="364D6A27" w:rsidR="003E52F7" w:rsidRPr="00847BD9" w:rsidRDefault="003E52F7" w:rsidP="003E52F7">
            <w:pPr>
              <w:spacing w:line="276" w:lineRule="auto"/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Good</w:t>
            </w:r>
            <w:proofErr w:type="spellEnd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sleep</w:t>
            </w:r>
            <w:proofErr w:type="spellEnd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1985" w:type="dxa"/>
            <w:vAlign w:val="center"/>
          </w:tcPr>
          <w:p w14:paraId="160E194F" w14:textId="1324A02D" w:rsidR="003E52F7" w:rsidRPr="00847BD9" w:rsidRDefault="003E52F7" w:rsidP="003E52F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14 (31</w:t>
            </w:r>
            <w:r w:rsidR="003D08A6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554" w:type="dxa"/>
            <w:vAlign w:val="center"/>
          </w:tcPr>
          <w:p w14:paraId="35ED9C41" w14:textId="63198508" w:rsidR="003E52F7" w:rsidRPr="00847BD9" w:rsidRDefault="003E52F7" w:rsidP="003E52F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39 (86</w:t>
            </w:r>
            <w:r w:rsidR="000B5D22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7)</w:t>
            </w:r>
          </w:p>
        </w:tc>
        <w:tc>
          <w:tcPr>
            <w:tcW w:w="2230" w:type="dxa"/>
          </w:tcPr>
          <w:p w14:paraId="7790380F" w14:textId="1FCF2654" w:rsidR="003E52F7" w:rsidRPr="00847BD9" w:rsidRDefault="003E52F7" w:rsidP="003E52F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39 (4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51-49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80)</w:t>
            </w:r>
          </w:p>
        </w:tc>
        <w:tc>
          <w:tcPr>
            <w:tcW w:w="893" w:type="dxa"/>
            <w:vMerge w:val="restart"/>
            <w:vAlign w:val="center"/>
          </w:tcPr>
          <w:p w14:paraId="72C39E78" w14:textId="46ED9B3C" w:rsidR="003E52F7" w:rsidRPr="00847BD9" w:rsidRDefault="003E52F7" w:rsidP="003E52F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 w:rsidR="000074B1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</w:tr>
      <w:tr w:rsidR="003E52F7" w:rsidRPr="00847BD9" w14:paraId="260302BB" w14:textId="77777777" w:rsidTr="00847BD9">
        <w:tc>
          <w:tcPr>
            <w:tcW w:w="2977" w:type="dxa"/>
          </w:tcPr>
          <w:p w14:paraId="74034DDC" w14:textId="13688F47" w:rsidR="003E52F7" w:rsidRPr="00847BD9" w:rsidRDefault="003E52F7" w:rsidP="003E52F7">
            <w:pPr>
              <w:spacing w:line="276" w:lineRule="auto"/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Poor</w:t>
            </w:r>
            <w:proofErr w:type="spellEnd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sleep</w:t>
            </w:r>
            <w:proofErr w:type="spellEnd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quality</w:t>
            </w:r>
            <w:proofErr w:type="spellEnd"/>
          </w:p>
        </w:tc>
        <w:tc>
          <w:tcPr>
            <w:tcW w:w="1985" w:type="dxa"/>
            <w:vAlign w:val="center"/>
          </w:tcPr>
          <w:p w14:paraId="3DCEDFF7" w14:textId="487C1F73" w:rsidR="003E52F7" w:rsidRPr="00847BD9" w:rsidRDefault="003E52F7" w:rsidP="003E52F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31 (68</w:t>
            </w:r>
            <w:r w:rsidR="003D08A6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9)</w:t>
            </w:r>
          </w:p>
        </w:tc>
        <w:tc>
          <w:tcPr>
            <w:tcW w:w="1554" w:type="dxa"/>
            <w:vAlign w:val="center"/>
          </w:tcPr>
          <w:p w14:paraId="4472E810" w14:textId="689C1F28" w:rsidR="003E52F7" w:rsidRPr="00847BD9" w:rsidRDefault="003E52F7" w:rsidP="003E52F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6 (13</w:t>
            </w:r>
            <w:r w:rsidR="000B5D22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2230" w:type="dxa"/>
          </w:tcPr>
          <w:p w14:paraId="073D85C8" w14:textId="7C257391" w:rsidR="003E52F7" w:rsidRPr="00847BD9" w:rsidRDefault="003E52F7" w:rsidP="003E52F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07 (0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02-0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22)</w:t>
            </w:r>
          </w:p>
        </w:tc>
        <w:tc>
          <w:tcPr>
            <w:tcW w:w="893" w:type="dxa"/>
            <w:vMerge/>
            <w:vAlign w:val="center"/>
          </w:tcPr>
          <w:p w14:paraId="5E420692" w14:textId="77777777" w:rsidR="003E52F7" w:rsidRPr="00847BD9" w:rsidRDefault="003E52F7" w:rsidP="003E52F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5A5" w:rsidRPr="00847BD9" w14:paraId="672E8B81" w14:textId="77777777" w:rsidTr="00847BD9">
        <w:tc>
          <w:tcPr>
            <w:tcW w:w="2977" w:type="dxa"/>
          </w:tcPr>
          <w:p w14:paraId="5C8C84CB" w14:textId="024D0F8B" w:rsidR="00CC15A5" w:rsidRPr="00847BD9" w:rsidRDefault="00584E75" w:rsidP="00CC15A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Fiber</w:t>
            </w:r>
            <w:proofErr w:type="spellEnd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consumption</w:t>
            </w:r>
            <w:proofErr w:type="spellEnd"/>
          </w:p>
        </w:tc>
        <w:tc>
          <w:tcPr>
            <w:tcW w:w="1985" w:type="dxa"/>
            <w:vAlign w:val="center"/>
          </w:tcPr>
          <w:p w14:paraId="15CF36D1" w14:textId="77777777" w:rsidR="00CC15A5" w:rsidRPr="00847BD9" w:rsidRDefault="00CC15A5" w:rsidP="00CC15A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4976A5F3" w14:textId="77777777" w:rsidR="00CC15A5" w:rsidRPr="00847BD9" w:rsidRDefault="00CC15A5" w:rsidP="00CC15A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14:paraId="67C933B1" w14:textId="77777777" w:rsidR="00CC15A5" w:rsidRPr="00847BD9" w:rsidRDefault="00CC15A5" w:rsidP="00CC15A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Align w:val="center"/>
          </w:tcPr>
          <w:p w14:paraId="2CD0F407" w14:textId="77777777" w:rsidR="00CC15A5" w:rsidRPr="00847BD9" w:rsidRDefault="00CC15A5" w:rsidP="00CC15A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5A5" w:rsidRPr="00847BD9" w14:paraId="42EF6E22" w14:textId="77777777" w:rsidTr="00847BD9">
        <w:tc>
          <w:tcPr>
            <w:tcW w:w="2977" w:type="dxa"/>
          </w:tcPr>
          <w:p w14:paraId="7FAAC154" w14:textId="1D78B6FC" w:rsidR="00CC15A5" w:rsidRPr="00847BD9" w:rsidRDefault="00CC15A5" w:rsidP="00CC15A5">
            <w:pPr>
              <w:spacing w:line="276" w:lineRule="auto"/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985" w:type="dxa"/>
            <w:vAlign w:val="center"/>
          </w:tcPr>
          <w:p w14:paraId="54C7C22E" w14:textId="1A8A2B6F" w:rsidR="00CC15A5" w:rsidRPr="00847BD9" w:rsidRDefault="00CC15A5" w:rsidP="00CC15A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39 (86</w:t>
            </w:r>
            <w:r w:rsidR="003D08A6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7)</w:t>
            </w:r>
          </w:p>
        </w:tc>
        <w:tc>
          <w:tcPr>
            <w:tcW w:w="1554" w:type="dxa"/>
            <w:vAlign w:val="center"/>
          </w:tcPr>
          <w:p w14:paraId="0E71328F" w14:textId="472F7282" w:rsidR="00CC15A5" w:rsidRPr="00847BD9" w:rsidRDefault="00CC15A5" w:rsidP="00CC15A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43 (95</w:t>
            </w:r>
            <w:r w:rsidR="000B5D22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</w:tc>
        <w:tc>
          <w:tcPr>
            <w:tcW w:w="2230" w:type="dxa"/>
          </w:tcPr>
          <w:p w14:paraId="27AD553E" w14:textId="416D1704" w:rsidR="00CC15A5" w:rsidRPr="00847BD9" w:rsidRDefault="00CC15A5" w:rsidP="00CC15A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30(0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63-17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36)</w:t>
            </w:r>
          </w:p>
        </w:tc>
        <w:tc>
          <w:tcPr>
            <w:tcW w:w="893" w:type="dxa"/>
            <w:vMerge w:val="restart"/>
            <w:vAlign w:val="center"/>
          </w:tcPr>
          <w:p w14:paraId="3FABF554" w14:textId="73BC4D33" w:rsidR="00CC15A5" w:rsidRPr="00847BD9" w:rsidRDefault="00CC15A5" w:rsidP="00CC15A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074B1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CC15A5" w:rsidRPr="00847BD9" w14:paraId="71F8CDC9" w14:textId="77777777" w:rsidTr="00847BD9">
        <w:tc>
          <w:tcPr>
            <w:tcW w:w="2977" w:type="dxa"/>
          </w:tcPr>
          <w:p w14:paraId="7660E74A" w14:textId="079928B1" w:rsidR="00CC15A5" w:rsidRPr="00847BD9" w:rsidRDefault="00CC15A5" w:rsidP="00CC15A5">
            <w:pPr>
              <w:spacing w:line="276" w:lineRule="auto"/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985" w:type="dxa"/>
            <w:vAlign w:val="center"/>
          </w:tcPr>
          <w:p w14:paraId="7E95F305" w14:textId="3E8398EF" w:rsidR="00CC15A5" w:rsidRPr="00847BD9" w:rsidRDefault="00CC15A5" w:rsidP="00CC15A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6 (13</w:t>
            </w:r>
            <w:r w:rsidR="003D08A6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554" w:type="dxa"/>
            <w:vAlign w:val="center"/>
          </w:tcPr>
          <w:p w14:paraId="599911CF" w14:textId="39305F5F" w:rsidR="00CC15A5" w:rsidRPr="00847BD9" w:rsidRDefault="00CC15A5" w:rsidP="00CC15A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2 (4</w:t>
            </w:r>
            <w:r w:rsidR="000B5D22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2230" w:type="dxa"/>
          </w:tcPr>
          <w:p w14:paraId="604D09F0" w14:textId="76019D87" w:rsidR="00CC15A5" w:rsidRPr="00847BD9" w:rsidRDefault="00CC15A5" w:rsidP="00CC15A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30(0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06-1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54)</w:t>
            </w:r>
          </w:p>
        </w:tc>
        <w:tc>
          <w:tcPr>
            <w:tcW w:w="893" w:type="dxa"/>
            <w:vMerge/>
            <w:vAlign w:val="center"/>
          </w:tcPr>
          <w:p w14:paraId="068330EE" w14:textId="77777777" w:rsidR="00CC15A5" w:rsidRPr="00847BD9" w:rsidRDefault="00CC15A5" w:rsidP="00CC15A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5C6" w:rsidRPr="00847BD9" w14:paraId="2D8B5E9E" w14:textId="77777777" w:rsidTr="00847BD9">
        <w:tc>
          <w:tcPr>
            <w:tcW w:w="2977" w:type="dxa"/>
          </w:tcPr>
          <w:p w14:paraId="70FB821E" w14:textId="1367BB98" w:rsidR="00D505C6" w:rsidRPr="00847BD9" w:rsidRDefault="0046722D" w:rsidP="00E6036A">
            <w:pPr>
              <w:spacing w:line="276" w:lineRule="auto"/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Water</w:t>
            </w:r>
            <w:proofErr w:type="spellEnd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intake</w:t>
            </w:r>
            <w:proofErr w:type="spellEnd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cups</w:t>
            </w:r>
            <w:proofErr w:type="spellEnd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day</w:t>
            </w:r>
            <w:proofErr w:type="spellEnd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  <w:vAlign w:val="center"/>
          </w:tcPr>
          <w:p w14:paraId="7BBB9A87" w14:textId="77777777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672420F4" w14:textId="77777777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14:paraId="701130D7" w14:textId="77777777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Align w:val="center"/>
          </w:tcPr>
          <w:p w14:paraId="5E8BA024" w14:textId="77777777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5C6" w:rsidRPr="00847BD9" w14:paraId="03523C95" w14:textId="77777777" w:rsidTr="00847BD9">
        <w:tc>
          <w:tcPr>
            <w:tcW w:w="2977" w:type="dxa"/>
          </w:tcPr>
          <w:p w14:paraId="56B9AF8F" w14:textId="1F48DB66" w:rsidR="00D505C6" w:rsidRPr="00847BD9" w:rsidRDefault="00D505C6" w:rsidP="00E6036A">
            <w:pPr>
              <w:spacing w:line="276" w:lineRule="auto"/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vAlign w:val="center"/>
          </w:tcPr>
          <w:p w14:paraId="2C90EAD3" w14:textId="5BBC8CDB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2 (4</w:t>
            </w:r>
            <w:r w:rsidR="003D08A6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1554" w:type="dxa"/>
            <w:vAlign w:val="center"/>
          </w:tcPr>
          <w:p w14:paraId="4E8D6D61" w14:textId="73876614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6 (13</w:t>
            </w:r>
            <w:r w:rsidR="000B5D22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2230" w:type="dxa"/>
          </w:tcPr>
          <w:p w14:paraId="22A9FC14" w14:textId="439B530B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30(0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63-17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36)</w:t>
            </w:r>
          </w:p>
        </w:tc>
        <w:tc>
          <w:tcPr>
            <w:tcW w:w="893" w:type="dxa"/>
            <w:vMerge w:val="restart"/>
            <w:vAlign w:val="center"/>
          </w:tcPr>
          <w:p w14:paraId="6E385CEF" w14:textId="56CC169C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 w:rsidR="000074B1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</w:tr>
      <w:tr w:rsidR="00D505C6" w:rsidRPr="00847BD9" w14:paraId="79BDAC6C" w14:textId="77777777" w:rsidTr="00847BD9">
        <w:tc>
          <w:tcPr>
            <w:tcW w:w="2977" w:type="dxa"/>
          </w:tcPr>
          <w:p w14:paraId="04EAC812" w14:textId="245A2A1D" w:rsidR="00D505C6" w:rsidRPr="00847BD9" w:rsidRDefault="00D505C6" w:rsidP="00E6036A">
            <w:pPr>
              <w:spacing w:line="276" w:lineRule="auto"/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2-5 </w:t>
            </w:r>
          </w:p>
        </w:tc>
        <w:tc>
          <w:tcPr>
            <w:tcW w:w="1985" w:type="dxa"/>
            <w:vAlign w:val="center"/>
          </w:tcPr>
          <w:p w14:paraId="3E0A06E6" w14:textId="73CDFF71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31 (68</w:t>
            </w:r>
            <w:r w:rsidR="003D08A6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9)</w:t>
            </w:r>
          </w:p>
        </w:tc>
        <w:tc>
          <w:tcPr>
            <w:tcW w:w="1554" w:type="dxa"/>
            <w:vAlign w:val="center"/>
          </w:tcPr>
          <w:p w14:paraId="21B78468" w14:textId="15BEA269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5 (11</w:t>
            </w:r>
            <w:r w:rsidR="000B5D22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2230" w:type="dxa"/>
          </w:tcPr>
          <w:p w14:paraId="185F52B0" w14:textId="78769F1A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06(0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02-0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17)</w:t>
            </w:r>
          </w:p>
        </w:tc>
        <w:tc>
          <w:tcPr>
            <w:tcW w:w="893" w:type="dxa"/>
            <w:vMerge/>
            <w:vAlign w:val="center"/>
          </w:tcPr>
          <w:p w14:paraId="1BF3F9AA" w14:textId="77777777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5C6" w:rsidRPr="00847BD9" w14:paraId="2FE8B40E" w14:textId="77777777" w:rsidTr="00847BD9">
        <w:tc>
          <w:tcPr>
            <w:tcW w:w="2977" w:type="dxa"/>
          </w:tcPr>
          <w:p w14:paraId="7C8C97E1" w14:textId="6A047890" w:rsidR="00D505C6" w:rsidRPr="00847BD9" w:rsidRDefault="00D505C6" w:rsidP="00E6036A">
            <w:pPr>
              <w:spacing w:line="276" w:lineRule="auto"/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6-9 </w:t>
            </w:r>
          </w:p>
        </w:tc>
        <w:tc>
          <w:tcPr>
            <w:tcW w:w="1985" w:type="dxa"/>
            <w:vAlign w:val="center"/>
          </w:tcPr>
          <w:p w14:paraId="38AB7B44" w14:textId="2A900C6E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8 (17</w:t>
            </w:r>
            <w:r w:rsidR="003D08A6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</w:p>
        </w:tc>
        <w:tc>
          <w:tcPr>
            <w:tcW w:w="1554" w:type="dxa"/>
            <w:vAlign w:val="center"/>
          </w:tcPr>
          <w:p w14:paraId="25A4A22B" w14:textId="5B59C902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11 (24</w:t>
            </w:r>
            <w:r w:rsidR="000B5D22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2230" w:type="dxa"/>
          </w:tcPr>
          <w:p w14:paraId="37EE0385" w14:textId="0CD6D51D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50(0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54-4</w:t>
            </w:r>
            <w:r w:rsidR="00FE3630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16)</w:t>
            </w:r>
          </w:p>
        </w:tc>
        <w:tc>
          <w:tcPr>
            <w:tcW w:w="893" w:type="dxa"/>
            <w:vMerge/>
            <w:vAlign w:val="center"/>
          </w:tcPr>
          <w:p w14:paraId="4109CC20" w14:textId="77777777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5C6" w:rsidRPr="00847BD9" w14:paraId="3E0F4138" w14:textId="77777777" w:rsidTr="00847BD9">
        <w:tc>
          <w:tcPr>
            <w:tcW w:w="2977" w:type="dxa"/>
          </w:tcPr>
          <w:p w14:paraId="0D503B0E" w14:textId="48920C5F" w:rsidR="00D505C6" w:rsidRPr="00847BD9" w:rsidRDefault="00D505C6" w:rsidP="00E6036A">
            <w:pPr>
              <w:spacing w:line="276" w:lineRule="auto"/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≥ 10 </w:t>
            </w:r>
          </w:p>
        </w:tc>
        <w:tc>
          <w:tcPr>
            <w:tcW w:w="1985" w:type="dxa"/>
            <w:vAlign w:val="center"/>
          </w:tcPr>
          <w:p w14:paraId="59F643E1" w14:textId="041C9D0A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4 (8</w:t>
            </w:r>
            <w:r w:rsidR="003D08A6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9)</w:t>
            </w:r>
          </w:p>
        </w:tc>
        <w:tc>
          <w:tcPr>
            <w:tcW w:w="1554" w:type="dxa"/>
            <w:vAlign w:val="center"/>
          </w:tcPr>
          <w:p w14:paraId="5796E6A1" w14:textId="611455EF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23 (51</w:t>
            </w:r>
            <w:r w:rsidR="000B5D22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2230" w:type="dxa"/>
          </w:tcPr>
          <w:p w14:paraId="531A8ACD" w14:textId="715E1272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138D3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72(3</w:t>
            </w:r>
            <w:r w:rsidR="003138D3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29-34</w:t>
            </w:r>
            <w:r w:rsidR="003138D3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92)</w:t>
            </w:r>
          </w:p>
        </w:tc>
        <w:tc>
          <w:tcPr>
            <w:tcW w:w="893" w:type="dxa"/>
            <w:vMerge/>
            <w:vAlign w:val="center"/>
          </w:tcPr>
          <w:p w14:paraId="3C4BABEC" w14:textId="77777777" w:rsidR="00D505C6" w:rsidRPr="00847BD9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86" w:rsidRPr="00847BD9" w14:paraId="49EF00A8" w14:textId="77777777" w:rsidTr="00847BD9">
        <w:tc>
          <w:tcPr>
            <w:tcW w:w="2977" w:type="dxa"/>
          </w:tcPr>
          <w:p w14:paraId="6A45DBEE" w14:textId="2ACECFD5" w:rsidR="000B0E86" w:rsidRPr="00847BD9" w:rsidRDefault="000B0E86" w:rsidP="000B0E86">
            <w:pPr>
              <w:spacing w:line="276" w:lineRule="auto"/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Soda </w:t>
            </w: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consumption</w:t>
            </w:r>
            <w:proofErr w:type="spellEnd"/>
          </w:p>
        </w:tc>
        <w:tc>
          <w:tcPr>
            <w:tcW w:w="1985" w:type="dxa"/>
            <w:vAlign w:val="center"/>
          </w:tcPr>
          <w:p w14:paraId="15132A75" w14:textId="77777777" w:rsidR="000B0E86" w:rsidRPr="00847BD9" w:rsidRDefault="000B0E86" w:rsidP="000B0E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1B507AAF" w14:textId="77777777" w:rsidR="000B0E86" w:rsidRPr="00847BD9" w:rsidRDefault="000B0E86" w:rsidP="000B0E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14:paraId="797F5D8B" w14:textId="77777777" w:rsidR="000B0E86" w:rsidRPr="00847BD9" w:rsidRDefault="000B0E86" w:rsidP="000B0E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Align w:val="center"/>
          </w:tcPr>
          <w:p w14:paraId="263492C3" w14:textId="77777777" w:rsidR="000B0E86" w:rsidRPr="00847BD9" w:rsidRDefault="000B0E86" w:rsidP="000B0E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86" w:rsidRPr="00847BD9" w14:paraId="6CDBCBAC" w14:textId="77777777" w:rsidTr="00847BD9">
        <w:tc>
          <w:tcPr>
            <w:tcW w:w="2977" w:type="dxa"/>
          </w:tcPr>
          <w:p w14:paraId="70F9013F" w14:textId="5923EC89" w:rsidR="000B0E86" w:rsidRPr="00847BD9" w:rsidRDefault="000B0E86" w:rsidP="000B0E86">
            <w:pPr>
              <w:spacing w:line="276" w:lineRule="auto"/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Consumes</w:t>
            </w:r>
          </w:p>
        </w:tc>
        <w:tc>
          <w:tcPr>
            <w:tcW w:w="1985" w:type="dxa"/>
            <w:vAlign w:val="center"/>
          </w:tcPr>
          <w:p w14:paraId="1BB1D463" w14:textId="0AD7F111" w:rsidR="000B0E86" w:rsidRPr="00847BD9" w:rsidRDefault="000B0E86" w:rsidP="000B0E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30 (66</w:t>
            </w:r>
            <w:r w:rsidR="003D08A6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7)</w:t>
            </w:r>
          </w:p>
        </w:tc>
        <w:tc>
          <w:tcPr>
            <w:tcW w:w="1554" w:type="dxa"/>
            <w:vAlign w:val="center"/>
          </w:tcPr>
          <w:p w14:paraId="102D8F3E" w14:textId="5F5CC12C" w:rsidR="000B0E86" w:rsidRPr="00847BD9" w:rsidRDefault="000B0E86" w:rsidP="000B0E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12 (26</w:t>
            </w:r>
            <w:r w:rsidR="000B5D22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7)</w:t>
            </w:r>
          </w:p>
        </w:tc>
        <w:tc>
          <w:tcPr>
            <w:tcW w:w="2230" w:type="dxa"/>
          </w:tcPr>
          <w:p w14:paraId="3EDCF69F" w14:textId="6116F98F" w:rsidR="000B0E86" w:rsidRPr="00847BD9" w:rsidRDefault="000B0E86" w:rsidP="000B0E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138D3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18 (0</w:t>
            </w:r>
            <w:r w:rsidR="003138D3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07-0</w:t>
            </w:r>
            <w:r w:rsidR="003138D3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45)</w:t>
            </w:r>
          </w:p>
        </w:tc>
        <w:tc>
          <w:tcPr>
            <w:tcW w:w="893" w:type="dxa"/>
            <w:vMerge w:val="restart"/>
            <w:vAlign w:val="center"/>
          </w:tcPr>
          <w:p w14:paraId="3DEDF4F9" w14:textId="174949C5" w:rsidR="000B0E86" w:rsidRPr="00847BD9" w:rsidRDefault="000B0E86" w:rsidP="000B0E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 w:rsidR="000074B1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</w:tr>
      <w:tr w:rsidR="000B0E86" w:rsidRPr="00847BD9" w14:paraId="7D019E54" w14:textId="77777777" w:rsidTr="00847BD9">
        <w:tc>
          <w:tcPr>
            <w:tcW w:w="2977" w:type="dxa"/>
          </w:tcPr>
          <w:p w14:paraId="13372330" w14:textId="030EE4D8" w:rsidR="000B0E86" w:rsidRPr="00847BD9" w:rsidRDefault="000B0E86" w:rsidP="000B0E86">
            <w:pPr>
              <w:spacing w:line="276" w:lineRule="auto"/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Does </w:t>
            </w: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not</w:t>
            </w:r>
            <w:proofErr w:type="spellEnd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 consume</w:t>
            </w:r>
          </w:p>
        </w:tc>
        <w:tc>
          <w:tcPr>
            <w:tcW w:w="1985" w:type="dxa"/>
            <w:vAlign w:val="center"/>
          </w:tcPr>
          <w:p w14:paraId="454D9DDD" w14:textId="74EFD867" w:rsidR="000B0E86" w:rsidRPr="00847BD9" w:rsidRDefault="000B0E86" w:rsidP="000B0E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15 (33</w:t>
            </w:r>
            <w:r w:rsidR="003D08A6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554" w:type="dxa"/>
            <w:vAlign w:val="center"/>
          </w:tcPr>
          <w:p w14:paraId="4DADEE51" w14:textId="3177B69B" w:rsidR="000B0E86" w:rsidRPr="00847BD9" w:rsidRDefault="000B0E86" w:rsidP="000B0E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33  (</w:t>
            </w:r>
            <w:proofErr w:type="gramEnd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="000B5D22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2230" w:type="dxa"/>
          </w:tcPr>
          <w:p w14:paraId="249C7AC2" w14:textId="20420B3D" w:rsidR="000B0E86" w:rsidRPr="00847BD9" w:rsidRDefault="000B0E86" w:rsidP="000B0E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138D3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50(2</w:t>
            </w:r>
            <w:r w:rsidR="003138D3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23-13</w:t>
            </w:r>
            <w:r w:rsidR="003138D3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61)</w:t>
            </w:r>
          </w:p>
        </w:tc>
        <w:tc>
          <w:tcPr>
            <w:tcW w:w="893" w:type="dxa"/>
            <w:vMerge/>
            <w:vAlign w:val="center"/>
          </w:tcPr>
          <w:p w14:paraId="221E3C72" w14:textId="77777777" w:rsidR="000B0E86" w:rsidRPr="00847BD9" w:rsidRDefault="000B0E86" w:rsidP="000B0E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86" w:rsidRPr="00847BD9" w14:paraId="252B39C2" w14:textId="77777777" w:rsidTr="00847BD9">
        <w:tc>
          <w:tcPr>
            <w:tcW w:w="2977" w:type="dxa"/>
          </w:tcPr>
          <w:p w14:paraId="4223F035" w14:textId="3D6A3AE3" w:rsidR="000B0E86" w:rsidRPr="00847BD9" w:rsidRDefault="000B0E86" w:rsidP="000B0E86">
            <w:pPr>
              <w:spacing w:line="276" w:lineRule="auto"/>
              <w:ind w:left="-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Consumption</w:t>
            </w:r>
            <w:proofErr w:type="spellEnd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processed</w:t>
            </w:r>
            <w:proofErr w:type="spellEnd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foods</w:t>
            </w:r>
            <w:proofErr w:type="spellEnd"/>
          </w:p>
        </w:tc>
        <w:tc>
          <w:tcPr>
            <w:tcW w:w="1985" w:type="dxa"/>
            <w:vAlign w:val="center"/>
          </w:tcPr>
          <w:p w14:paraId="77C2E61C" w14:textId="77777777" w:rsidR="000B0E86" w:rsidRPr="00847BD9" w:rsidRDefault="000B0E86" w:rsidP="000B0E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0B02BD9B" w14:textId="77777777" w:rsidR="000B0E86" w:rsidRPr="00847BD9" w:rsidRDefault="000B0E86" w:rsidP="000B0E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</w:tcPr>
          <w:p w14:paraId="0330997C" w14:textId="77777777" w:rsidR="000B0E86" w:rsidRPr="00847BD9" w:rsidRDefault="000B0E86" w:rsidP="000B0E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Align w:val="center"/>
          </w:tcPr>
          <w:p w14:paraId="7A7CEA08" w14:textId="77777777" w:rsidR="000B0E86" w:rsidRPr="00847BD9" w:rsidRDefault="000B0E86" w:rsidP="000B0E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0E86" w:rsidRPr="00847BD9" w14:paraId="7166BDD5" w14:textId="77777777" w:rsidTr="00847BD9">
        <w:tc>
          <w:tcPr>
            <w:tcW w:w="2977" w:type="dxa"/>
          </w:tcPr>
          <w:p w14:paraId="065393D5" w14:textId="5D2CBC69" w:rsidR="000B0E86" w:rsidRPr="00847BD9" w:rsidRDefault="000B0E86" w:rsidP="000B0E86">
            <w:pPr>
              <w:spacing w:line="276" w:lineRule="auto"/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Yes</w:t>
            </w:r>
          </w:p>
        </w:tc>
        <w:tc>
          <w:tcPr>
            <w:tcW w:w="1985" w:type="dxa"/>
          </w:tcPr>
          <w:p w14:paraId="4F5B0960" w14:textId="367F5EBC" w:rsidR="000B0E86" w:rsidRPr="00847BD9" w:rsidRDefault="000B0E86" w:rsidP="000B0E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41 (91</w:t>
            </w:r>
            <w:r w:rsidR="003D08A6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554" w:type="dxa"/>
          </w:tcPr>
          <w:p w14:paraId="72838E26" w14:textId="0A90AD45" w:rsidR="000B0E86" w:rsidRPr="00847BD9" w:rsidRDefault="000B0E86" w:rsidP="000B0E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9 (20</w:t>
            </w:r>
            <w:r w:rsidR="001E6F36" w:rsidRPr="00847BD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30" w:type="dxa"/>
          </w:tcPr>
          <w:p w14:paraId="3BF145AF" w14:textId="706F175A" w:rsidR="000B0E86" w:rsidRPr="00847BD9" w:rsidRDefault="000B0E86" w:rsidP="000B0E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138D3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02(0</w:t>
            </w:r>
            <w:r w:rsidR="003138D3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01-0</w:t>
            </w:r>
            <w:r w:rsidR="003138D3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09)</w:t>
            </w:r>
          </w:p>
        </w:tc>
        <w:tc>
          <w:tcPr>
            <w:tcW w:w="893" w:type="dxa"/>
            <w:vMerge w:val="restart"/>
            <w:vAlign w:val="center"/>
          </w:tcPr>
          <w:p w14:paraId="320B2A69" w14:textId="1941B28C" w:rsidR="000B0E86" w:rsidRPr="00847BD9" w:rsidRDefault="000B0E86" w:rsidP="000B0E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 w:rsidR="000074B1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</w:tr>
      <w:tr w:rsidR="000B0E86" w:rsidRPr="00847BD9" w14:paraId="0F9DC152" w14:textId="77777777" w:rsidTr="00847BD9">
        <w:tc>
          <w:tcPr>
            <w:tcW w:w="2977" w:type="dxa"/>
            <w:tcBorders>
              <w:bottom w:val="single" w:sz="4" w:space="0" w:color="auto"/>
            </w:tcBorders>
          </w:tcPr>
          <w:p w14:paraId="0D8D7D5B" w14:textId="25E62EFD" w:rsidR="000B0E86" w:rsidRPr="00847BD9" w:rsidRDefault="000B0E86" w:rsidP="000B0E86">
            <w:pPr>
              <w:spacing w:line="276" w:lineRule="auto"/>
              <w:ind w:left="447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80ED1F8" w14:textId="432D2F26" w:rsidR="000B0E86" w:rsidRPr="00847BD9" w:rsidRDefault="000B0E86" w:rsidP="000B0E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4 (8</w:t>
            </w:r>
            <w:r w:rsidR="00AE1AA6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9)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3B99DCA1" w14:textId="0B86C618" w:rsidR="000B0E86" w:rsidRPr="00847BD9" w:rsidRDefault="000B0E86" w:rsidP="000B0E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36 (80</w:t>
            </w:r>
            <w:r w:rsidR="001E6F36" w:rsidRPr="00847BD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30" w:type="dxa"/>
            <w:tcBorders>
              <w:bottom w:val="single" w:sz="4" w:space="0" w:color="auto"/>
            </w:tcBorders>
          </w:tcPr>
          <w:p w14:paraId="18B1D58C" w14:textId="6BF838CA" w:rsidR="000B0E86" w:rsidRPr="00847BD9" w:rsidRDefault="000B0E86" w:rsidP="000B0E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3138D3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00(11</w:t>
            </w:r>
            <w:r w:rsidR="003138D3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63-144</w:t>
            </w:r>
            <w:r w:rsidR="003138D3" w:rsidRPr="00847B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7BD9">
              <w:rPr>
                <w:rFonts w:ascii="Times New Roman" w:hAnsi="Times New Roman" w:cs="Times New Roman"/>
                <w:sz w:val="24"/>
                <w:szCs w:val="24"/>
              </w:rPr>
              <w:t>55)</w:t>
            </w:r>
          </w:p>
        </w:tc>
        <w:tc>
          <w:tcPr>
            <w:tcW w:w="893" w:type="dxa"/>
            <w:vMerge/>
            <w:tcBorders>
              <w:bottom w:val="single" w:sz="4" w:space="0" w:color="auto"/>
            </w:tcBorders>
            <w:vAlign w:val="center"/>
          </w:tcPr>
          <w:p w14:paraId="795A1327" w14:textId="77777777" w:rsidR="000B0E86" w:rsidRPr="00847BD9" w:rsidRDefault="000B0E86" w:rsidP="000B0E8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AF793A" w14:textId="368AA286" w:rsidR="00A360B6" w:rsidRPr="003E7FB9" w:rsidRDefault="003E7FB9" w:rsidP="000B223A">
      <w:pPr>
        <w:spacing w:line="240" w:lineRule="auto"/>
        <w:jc w:val="both"/>
        <w:rPr>
          <w:ins w:id="0" w:author="Cliente" w:date="2023-08-06T20:56:00Z"/>
          <w:rFonts w:ascii="Times New Roman" w:hAnsi="Times New Roman" w:cs="Times New Roman"/>
          <w:sz w:val="20"/>
          <w:szCs w:val="20"/>
          <w:lang w:val="en-US"/>
        </w:rPr>
      </w:pPr>
      <w:r w:rsidRPr="003E7FB9">
        <w:rPr>
          <w:rFonts w:ascii="Times New Roman" w:hAnsi="Times New Roman" w:cs="Times New Roman"/>
          <w:sz w:val="20"/>
          <w:szCs w:val="20"/>
          <w:lang w:val="en-US"/>
        </w:rPr>
        <w:t xml:space="preserve">t0 = before treatment; t1 = 60 days after treatment; </w:t>
      </w:r>
      <w:r w:rsidRPr="00E15DEE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1</w:t>
      </w:r>
      <w:r w:rsidRPr="003E7FB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gramStart"/>
      <w:r w:rsidRPr="003E7FB9">
        <w:rPr>
          <w:rFonts w:ascii="Times New Roman" w:hAnsi="Times New Roman" w:cs="Times New Roman"/>
          <w:sz w:val="20"/>
          <w:szCs w:val="20"/>
          <w:lang w:val="en-US"/>
        </w:rPr>
        <w:t>N(</w:t>
      </w:r>
      <w:proofErr w:type="gramEnd"/>
      <w:r w:rsidRPr="003E7FB9">
        <w:rPr>
          <w:rFonts w:ascii="Times New Roman" w:hAnsi="Times New Roman" w:cs="Times New Roman"/>
          <w:sz w:val="20"/>
          <w:szCs w:val="20"/>
          <w:lang w:val="en-US"/>
        </w:rPr>
        <w:t xml:space="preserve">%) = number of patients (percentage); </w:t>
      </w:r>
      <w:r w:rsidRPr="00E15DEE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 xml:space="preserve">2 </w:t>
      </w:r>
      <w:r w:rsidRPr="003E7FB9">
        <w:rPr>
          <w:rFonts w:ascii="Times New Roman" w:hAnsi="Times New Roman" w:cs="Times New Roman"/>
          <w:sz w:val="20"/>
          <w:szCs w:val="20"/>
          <w:lang w:val="en-US"/>
        </w:rPr>
        <w:t>NC = not calculated; *OR and CI were calculated by comparing post-treatment period to pre-treatment period; IPAQ: International Physical Activity Questionnaire. ** p&lt;0.05 = statistically significant difference by McNemar test (nominal variables) and Wilcoxon test (ordinal variables)</w:t>
      </w:r>
      <w:r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14:paraId="3DBF94A8" w14:textId="79B6BFDA" w:rsidR="00A360B6" w:rsidRPr="003E7FB9" w:rsidRDefault="00A360B6" w:rsidP="000B223A">
      <w:pPr>
        <w:spacing w:line="240" w:lineRule="auto"/>
        <w:jc w:val="both"/>
        <w:rPr>
          <w:ins w:id="1" w:author="Cliente" w:date="2023-08-06T20:56:00Z"/>
          <w:rFonts w:ascii="Times New Roman" w:hAnsi="Times New Roman" w:cs="Times New Roman"/>
          <w:sz w:val="20"/>
          <w:szCs w:val="20"/>
          <w:lang w:val="en-US"/>
        </w:rPr>
      </w:pPr>
    </w:p>
    <w:p w14:paraId="72EB11B1" w14:textId="3F12AB1D" w:rsidR="00A360B6" w:rsidRDefault="00A360B6" w:rsidP="000B223A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14:paraId="576753F4" w14:textId="77777777" w:rsidR="00611C40" w:rsidRDefault="00611C40" w:rsidP="000B223A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14:paraId="5B582FBE" w14:textId="77777777" w:rsidR="00611C40" w:rsidRPr="003E7FB9" w:rsidRDefault="00611C40" w:rsidP="000B223A">
      <w:pPr>
        <w:spacing w:line="240" w:lineRule="auto"/>
        <w:jc w:val="both"/>
        <w:rPr>
          <w:ins w:id="2" w:author="Cliente" w:date="2023-08-06T20:56:00Z"/>
          <w:rFonts w:ascii="Times New Roman" w:hAnsi="Times New Roman" w:cs="Times New Roman"/>
          <w:sz w:val="20"/>
          <w:szCs w:val="20"/>
          <w:lang w:val="en-US"/>
        </w:rPr>
      </w:pPr>
    </w:p>
    <w:p w14:paraId="4A3B3C18" w14:textId="5D7D4646" w:rsidR="00A360B6" w:rsidRDefault="00A360B6" w:rsidP="000B223A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14:paraId="0E4D7353" w14:textId="77777777" w:rsidR="004C696F" w:rsidRPr="003E7FB9" w:rsidRDefault="004C696F" w:rsidP="000B223A">
      <w:pPr>
        <w:spacing w:line="240" w:lineRule="auto"/>
        <w:jc w:val="both"/>
        <w:rPr>
          <w:ins w:id="3" w:author="Cliente" w:date="2023-08-06T20:56:00Z"/>
          <w:rFonts w:ascii="Times New Roman" w:hAnsi="Times New Roman" w:cs="Times New Roman"/>
          <w:sz w:val="20"/>
          <w:szCs w:val="20"/>
          <w:lang w:val="en-US"/>
        </w:rPr>
      </w:pPr>
    </w:p>
    <w:p w14:paraId="29FDD84D" w14:textId="77777777" w:rsidR="00A360B6" w:rsidRPr="003E7FB9" w:rsidRDefault="00A360B6" w:rsidP="000B223A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14:paraId="511B815A" w14:textId="67495075" w:rsidR="00D505C6" w:rsidRPr="00E15BCD" w:rsidRDefault="00E15BCD" w:rsidP="00D505C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15BCD">
        <w:rPr>
          <w:rFonts w:ascii="Times New Roman" w:hAnsi="Times New Roman" w:cs="Times New Roman"/>
          <w:sz w:val="24"/>
          <w:szCs w:val="24"/>
          <w:lang w:val="en-US"/>
        </w:rPr>
        <w:lastRenderedPageBreak/>
        <w:t>Table 2. Analysis of physiological parameters of patients before and after treatment</w:t>
      </w:r>
    </w:p>
    <w:tbl>
      <w:tblPr>
        <w:tblStyle w:val="Tabelacomgrade"/>
        <w:tblW w:w="10348" w:type="dxa"/>
        <w:tblInd w:w="-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843"/>
        <w:gridCol w:w="1843"/>
        <w:gridCol w:w="1984"/>
        <w:gridCol w:w="1134"/>
      </w:tblGrid>
      <w:tr w:rsidR="00D505C6" w:rsidRPr="00893D65" w14:paraId="24238EBE" w14:textId="77777777" w:rsidTr="000B223A"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3E4AD7" w14:textId="7C673C74" w:rsidR="00D505C6" w:rsidRPr="00893D65" w:rsidRDefault="00D505C6" w:rsidP="00E60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Vari</w:t>
            </w:r>
            <w:r w:rsidR="00E15BCD" w:rsidRPr="00893D65">
              <w:rPr>
                <w:rFonts w:ascii="Times New Roman" w:hAnsi="Times New Roman" w:cs="Times New Roman"/>
                <w:sz w:val="24"/>
                <w:szCs w:val="24"/>
              </w:rPr>
              <w:t>ables</w:t>
            </w:r>
            <w:proofErr w:type="spellEnd"/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C9D839" w14:textId="05561D04" w:rsidR="00D505C6" w:rsidRPr="00893D65" w:rsidRDefault="00D505C6" w:rsidP="00E60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Pa</w:t>
            </w:r>
            <w:r w:rsidR="009A18CA" w:rsidRPr="00893D65">
              <w:rPr>
                <w:rFonts w:ascii="Times New Roman" w:hAnsi="Times New Roman" w:cs="Times New Roman"/>
                <w:sz w:val="24"/>
                <w:szCs w:val="24"/>
              </w:rPr>
              <w:t>tients</w:t>
            </w:r>
            <w:proofErr w:type="spellEnd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 xml:space="preserve"> (n=45)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78CC70" w14:textId="77777777" w:rsidR="00D505C6" w:rsidRPr="00893D65" w:rsidRDefault="00D505C6" w:rsidP="00E60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OR (IC)*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14:paraId="3613911D" w14:textId="77777777" w:rsidR="00B9058B" w:rsidRPr="00893D65" w:rsidRDefault="00D505C6" w:rsidP="00E60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Val</w:t>
            </w:r>
            <w:r w:rsidR="00B9058B" w:rsidRPr="00893D65">
              <w:rPr>
                <w:rFonts w:ascii="Times New Roman" w:hAnsi="Times New Roman" w:cs="Times New Roman"/>
                <w:sz w:val="24"/>
                <w:szCs w:val="24"/>
              </w:rPr>
              <w:t>ue</w:t>
            </w:r>
            <w:proofErr w:type="spellEnd"/>
          </w:p>
          <w:p w14:paraId="1A47B457" w14:textId="78D8F3F2" w:rsidR="00D505C6" w:rsidRPr="00893D65" w:rsidRDefault="00D505C6" w:rsidP="00E60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p**</w:t>
            </w:r>
          </w:p>
          <w:p w14:paraId="4BDE244D" w14:textId="77777777" w:rsidR="00D505C6" w:rsidRPr="00893D65" w:rsidRDefault="00D505C6" w:rsidP="00E60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5C6" w:rsidRPr="00893D65" w14:paraId="60F16741" w14:textId="77777777" w:rsidTr="000B223A"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27D0AA" w14:textId="77777777" w:rsidR="00D505C6" w:rsidRPr="00893D65" w:rsidRDefault="00D505C6" w:rsidP="00E60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7CC1BB" w14:textId="77777777" w:rsidR="00D505C6" w:rsidRPr="00893D65" w:rsidRDefault="00D505C6" w:rsidP="00E60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 xml:space="preserve">Antes (t0)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0F0B6" w14:textId="77777777" w:rsidR="00D505C6" w:rsidRPr="00893D65" w:rsidRDefault="00D505C6" w:rsidP="00E60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 xml:space="preserve">Após (t1) 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F556D" w14:textId="77777777" w:rsidR="00D505C6" w:rsidRPr="00893D65" w:rsidRDefault="00D505C6" w:rsidP="00E60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2B3D123D" w14:textId="77777777" w:rsidR="00D505C6" w:rsidRPr="00893D65" w:rsidRDefault="00D505C6" w:rsidP="00E603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5C6" w:rsidRPr="00893D65" w14:paraId="5DC3B6A3" w14:textId="77777777" w:rsidTr="000B223A">
        <w:tc>
          <w:tcPr>
            <w:tcW w:w="3544" w:type="dxa"/>
            <w:tcBorders>
              <w:top w:val="single" w:sz="4" w:space="0" w:color="auto"/>
            </w:tcBorders>
          </w:tcPr>
          <w:p w14:paraId="28131230" w14:textId="1B504564" w:rsidR="00D505C6" w:rsidRPr="00893D65" w:rsidRDefault="00E15BCD" w:rsidP="00E603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proofErr w:type="spellStart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Weight</w:t>
            </w:r>
            <w:proofErr w:type="spellEnd"/>
            <w:r w:rsidR="00D505C6" w:rsidRPr="00893D65">
              <w:rPr>
                <w:rFonts w:ascii="Times New Roman" w:hAnsi="Times New Roman" w:cs="Times New Roman"/>
                <w:sz w:val="24"/>
                <w:szCs w:val="24"/>
              </w:rPr>
              <w:t xml:space="preserve"> (kg) (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±dp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  <w:r w:rsidR="00D505C6" w:rsidRPr="00893D65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7EAD92A7" w14:textId="12B1F1B0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9A18C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67 ± 14</w:t>
            </w:r>
            <w:r w:rsidR="005E6750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63DFFAFD" w14:textId="15835CDD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8965B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93 ± 15</w:t>
            </w:r>
            <w:r w:rsidR="008965B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22ACB286" w14:textId="77777777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64986C2" w14:textId="6DFB0DA8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 w:rsidR="006A6308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</w:tr>
      <w:tr w:rsidR="00D505C6" w:rsidRPr="00893D65" w14:paraId="3607A48B" w14:textId="77777777" w:rsidTr="000B223A">
        <w:tc>
          <w:tcPr>
            <w:tcW w:w="3544" w:type="dxa"/>
          </w:tcPr>
          <w:p w14:paraId="38427637" w14:textId="11F3EECC" w:rsidR="00D505C6" w:rsidRPr="00893D65" w:rsidRDefault="00E25B93" w:rsidP="00E603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Body fat mass </w:t>
            </w:r>
            <w:r w:rsidR="00D505C6" w:rsidRPr="0089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(Kg)( 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±dp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)</m:t>
              </m:r>
            </m:oMath>
          </w:p>
        </w:tc>
        <w:tc>
          <w:tcPr>
            <w:tcW w:w="1843" w:type="dxa"/>
            <w:vAlign w:val="center"/>
          </w:tcPr>
          <w:p w14:paraId="68BDDE24" w14:textId="22228467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9A18C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48 ± 9</w:t>
            </w:r>
            <w:r w:rsidR="005E6750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843" w:type="dxa"/>
            <w:vAlign w:val="center"/>
          </w:tcPr>
          <w:p w14:paraId="56FFF3D4" w14:textId="45663C09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965B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19 ± 8</w:t>
            </w:r>
            <w:r w:rsidR="008965B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4" w:type="dxa"/>
            <w:vAlign w:val="center"/>
          </w:tcPr>
          <w:p w14:paraId="3439E34F" w14:textId="77777777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2BD218A1" w14:textId="05C61B3D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 w:rsidR="006A6308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</w:tr>
      <w:tr w:rsidR="00D505C6" w:rsidRPr="00893D65" w14:paraId="523475E6" w14:textId="77777777" w:rsidTr="000B223A">
        <w:tc>
          <w:tcPr>
            <w:tcW w:w="3544" w:type="dxa"/>
            <w:shd w:val="clear" w:color="auto" w:fill="auto"/>
          </w:tcPr>
          <w:p w14:paraId="5E4029FB" w14:textId="01AC1292" w:rsidR="00D505C6" w:rsidRPr="00893D65" w:rsidRDefault="00E25B93" w:rsidP="00E603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Lean body mass </w:t>
            </w:r>
            <w:r w:rsidR="00D505C6" w:rsidRPr="0089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(kg)( 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±dp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)</m:t>
              </m:r>
            </m:oMath>
          </w:p>
        </w:tc>
        <w:tc>
          <w:tcPr>
            <w:tcW w:w="1843" w:type="dxa"/>
            <w:shd w:val="clear" w:color="auto" w:fill="auto"/>
            <w:vAlign w:val="center"/>
          </w:tcPr>
          <w:p w14:paraId="5E9778F2" w14:textId="6B146668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A18C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59 ± 6</w:t>
            </w:r>
            <w:r w:rsidR="005E6750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07B1EE" w14:textId="20C48ACB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965B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21 ±6</w:t>
            </w:r>
            <w:r w:rsidR="008965B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41E561" w14:textId="77777777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0909A610" w14:textId="1F30B01F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A6308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</w:tr>
      <w:tr w:rsidR="00D505C6" w:rsidRPr="00893D65" w14:paraId="29235C56" w14:textId="77777777" w:rsidTr="000B223A">
        <w:tc>
          <w:tcPr>
            <w:tcW w:w="3544" w:type="dxa"/>
          </w:tcPr>
          <w:p w14:paraId="419BDA56" w14:textId="3F675F74" w:rsidR="00D505C6" w:rsidRPr="00893D65" w:rsidRDefault="006A6819" w:rsidP="00E6036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BMI</w:t>
            </w:r>
          </w:p>
        </w:tc>
        <w:tc>
          <w:tcPr>
            <w:tcW w:w="1843" w:type="dxa"/>
            <w:vAlign w:val="center"/>
          </w:tcPr>
          <w:p w14:paraId="1313F0A8" w14:textId="2E30B9E4" w:rsidR="00D505C6" w:rsidRPr="00893D65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9A18C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63 ±4</w:t>
            </w:r>
            <w:r w:rsidR="00C73B86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843" w:type="dxa"/>
            <w:vAlign w:val="center"/>
          </w:tcPr>
          <w:p w14:paraId="7F042795" w14:textId="480B8E29" w:rsidR="00D505C6" w:rsidRPr="00893D65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965B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53 ± 5</w:t>
            </w:r>
            <w:r w:rsidR="008965B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84" w:type="dxa"/>
            <w:vAlign w:val="center"/>
          </w:tcPr>
          <w:p w14:paraId="5D6F7511" w14:textId="77777777" w:rsidR="00D505C6" w:rsidRPr="00893D65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17EAE36C" w14:textId="468FFFB7" w:rsidR="00D505C6" w:rsidRPr="00893D65" w:rsidRDefault="00D505C6" w:rsidP="00E603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A6308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035</w:t>
            </w:r>
          </w:p>
        </w:tc>
      </w:tr>
      <w:tr w:rsidR="00D505C6" w:rsidRPr="00893D65" w14:paraId="6998D6E7" w14:textId="77777777" w:rsidTr="000B223A">
        <w:tc>
          <w:tcPr>
            <w:tcW w:w="3544" w:type="dxa"/>
          </w:tcPr>
          <w:p w14:paraId="7DADD4B8" w14:textId="56F93C49" w:rsidR="00D505C6" w:rsidRPr="00893D65" w:rsidRDefault="00D505C6" w:rsidP="00E603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Gl</w:t>
            </w:r>
            <w:r w:rsidR="00FA2351" w:rsidRPr="00893D65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cose (mmol/L)</w:t>
            </w:r>
            <w:r w:rsidRPr="00893D6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acc>
                <m:accPr>
                  <m:chr m:val="̅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±dp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</w:p>
        </w:tc>
        <w:tc>
          <w:tcPr>
            <w:tcW w:w="1843" w:type="dxa"/>
            <w:vAlign w:val="center"/>
          </w:tcPr>
          <w:p w14:paraId="10C681C5" w14:textId="3913AD85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9A18C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93 ± 9</w:t>
            </w:r>
            <w:r w:rsidR="00C73B86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843" w:type="dxa"/>
            <w:vAlign w:val="center"/>
          </w:tcPr>
          <w:p w14:paraId="2A6D1DD6" w14:textId="5A82645D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8965B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60 ± 6</w:t>
            </w:r>
            <w:r w:rsidR="008965B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84" w:type="dxa"/>
            <w:vAlign w:val="center"/>
          </w:tcPr>
          <w:p w14:paraId="371E6838" w14:textId="77777777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2490FF24" w14:textId="6A06653E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 w:rsidR="006A6308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</w:tr>
      <w:tr w:rsidR="00D505C6" w:rsidRPr="00893D65" w14:paraId="17C31B62" w14:textId="77777777" w:rsidTr="000B223A">
        <w:tc>
          <w:tcPr>
            <w:tcW w:w="3544" w:type="dxa"/>
          </w:tcPr>
          <w:p w14:paraId="2779390E" w14:textId="77777777" w:rsidR="00D505C6" w:rsidRPr="00893D65" w:rsidRDefault="00D505C6" w:rsidP="00E603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HBa1c (%)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(x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±dp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</w:p>
        </w:tc>
        <w:tc>
          <w:tcPr>
            <w:tcW w:w="1843" w:type="dxa"/>
            <w:vAlign w:val="center"/>
          </w:tcPr>
          <w:p w14:paraId="708E9F75" w14:textId="3B64A966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18C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59 ± 0</w:t>
            </w:r>
            <w:r w:rsidR="00C73B86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843" w:type="dxa"/>
            <w:vAlign w:val="center"/>
          </w:tcPr>
          <w:p w14:paraId="2A882F63" w14:textId="042AEFD9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965B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44 ± 0</w:t>
            </w:r>
            <w:r w:rsidR="008965B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4" w:type="dxa"/>
            <w:vAlign w:val="center"/>
          </w:tcPr>
          <w:p w14:paraId="458EA163" w14:textId="77777777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0BD22431" w14:textId="139D42B4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A6308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D505C6" w:rsidRPr="00893D65" w14:paraId="5AF6BE25" w14:textId="77777777" w:rsidTr="000B223A">
        <w:tc>
          <w:tcPr>
            <w:tcW w:w="3544" w:type="dxa"/>
          </w:tcPr>
          <w:p w14:paraId="32FE3F31" w14:textId="5B033403" w:rsidR="00D505C6" w:rsidRPr="00893D65" w:rsidRDefault="00D505C6" w:rsidP="00E603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Insulin</w:t>
            </w:r>
            <w:proofErr w:type="spellEnd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 xml:space="preserve"> (µUI/I)</w:t>
            </w:r>
            <w:r w:rsidRPr="00893D6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acc>
                <m:accPr>
                  <m:chr m:val="̅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±dp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</w:p>
        </w:tc>
        <w:tc>
          <w:tcPr>
            <w:tcW w:w="1843" w:type="dxa"/>
            <w:vAlign w:val="center"/>
          </w:tcPr>
          <w:p w14:paraId="5ECB044E" w14:textId="557855D0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A18C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33 ± 7</w:t>
            </w:r>
            <w:r w:rsidR="00F773D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3" w:type="dxa"/>
            <w:vAlign w:val="center"/>
          </w:tcPr>
          <w:p w14:paraId="2D710572" w14:textId="00FA9B08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965B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83 ± 5</w:t>
            </w:r>
            <w:r w:rsidR="008965B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  <w:vAlign w:val="center"/>
          </w:tcPr>
          <w:p w14:paraId="63EAA979" w14:textId="77777777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3C74769A" w14:textId="1A7D8262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 w:rsidR="006A6308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</w:tr>
      <w:tr w:rsidR="00D505C6" w:rsidRPr="00893D65" w14:paraId="1E2F82A3" w14:textId="77777777" w:rsidTr="000B223A">
        <w:tc>
          <w:tcPr>
            <w:tcW w:w="3544" w:type="dxa"/>
          </w:tcPr>
          <w:p w14:paraId="46E9873B" w14:textId="77777777" w:rsidR="00D505C6" w:rsidRPr="00893D65" w:rsidRDefault="00D505C6" w:rsidP="00E603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HOMA-IR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(x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±dp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</w:p>
        </w:tc>
        <w:tc>
          <w:tcPr>
            <w:tcW w:w="1843" w:type="dxa"/>
            <w:vAlign w:val="center"/>
          </w:tcPr>
          <w:p w14:paraId="07F5AA98" w14:textId="63CB4448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18C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36 ± 1</w:t>
            </w:r>
            <w:r w:rsidR="00F773D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843" w:type="dxa"/>
            <w:vAlign w:val="center"/>
          </w:tcPr>
          <w:p w14:paraId="769E399F" w14:textId="5525C8AA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65B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37± 2</w:t>
            </w:r>
            <w:r w:rsidR="008965B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84" w:type="dxa"/>
            <w:vAlign w:val="center"/>
          </w:tcPr>
          <w:p w14:paraId="2F156FA4" w14:textId="77777777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6468A930" w14:textId="336824C2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965B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</w:tr>
      <w:tr w:rsidR="00D505C6" w:rsidRPr="00893D65" w14:paraId="5D6D9505" w14:textId="77777777" w:rsidTr="000B223A">
        <w:tc>
          <w:tcPr>
            <w:tcW w:w="3544" w:type="dxa"/>
          </w:tcPr>
          <w:p w14:paraId="1FB365C8" w14:textId="77777777" w:rsidR="00D505C6" w:rsidRPr="00893D65" w:rsidRDefault="00D505C6" w:rsidP="00E603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HDL (mmol/</w:t>
            </w:r>
            <w:proofErr w:type="gramStart"/>
            <w:r w:rsidRPr="0089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L)(</w:t>
            </w:r>
            <w:proofErr w:type="gramEnd"/>
            <w:r w:rsidRPr="00893D6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±dp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)</m:t>
              </m:r>
            </m:oMath>
          </w:p>
        </w:tc>
        <w:tc>
          <w:tcPr>
            <w:tcW w:w="1843" w:type="dxa"/>
            <w:vAlign w:val="center"/>
          </w:tcPr>
          <w:p w14:paraId="405476D5" w14:textId="1F42E6BB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9A18C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62 ± 12</w:t>
            </w:r>
            <w:r w:rsidR="00F773D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43" w:type="dxa"/>
            <w:vAlign w:val="center"/>
          </w:tcPr>
          <w:p w14:paraId="035FA6AB" w14:textId="7A61B7BA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8965B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02 ± 13</w:t>
            </w:r>
            <w:r w:rsidR="008965B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  <w:vAlign w:val="center"/>
          </w:tcPr>
          <w:p w14:paraId="0789A712" w14:textId="77777777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46DB12D0" w14:textId="10ADF5C2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 w:rsidR="008965B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</w:tr>
      <w:tr w:rsidR="00D505C6" w:rsidRPr="00893D65" w14:paraId="73A104E3" w14:textId="77777777" w:rsidTr="000B223A">
        <w:tc>
          <w:tcPr>
            <w:tcW w:w="3544" w:type="dxa"/>
          </w:tcPr>
          <w:p w14:paraId="4FFACA64" w14:textId="77777777" w:rsidR="00D505C6" w:rsidRPr="00893D65" w:rsidRDefault="00D505C6" w:rsidP="00E603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LDL (mmol/L)</w:t>
            </w:r>
            <w:r w:rsidRPr="00893D65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(</m:t>
              </m:r>
              <m:acc>
                <m:accPr>
                  <m:chr m:val="̅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±dp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)</m:t>
              </m:r>
            </m:oMath>
          </w:p>
        </w:tc>
        <w:tc>
          <w:tcPr>
            <w:tcW w:w="1843" w:type="dxa"/>
            <w:vAlign w:val="center"/>
          </w:tcPr>
          <w:p w14:paraId="6333358B" w14:textId="0F1F6865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9A18C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36 ± 44</w:t>
            </w:r>
            <w:r w:rsidR="00F773D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843" w:type="dxa"/>
            <w:vAlign w:val="center"/>
          </w:tcPr>
          <w:p w14:paraId="3E99FFD2" w14:textId="44C33510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8965B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69 ± 39</w:t>
            </w:r>
            <w:r w:rsidR="008965B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84" w:type="dxa"/>
            <w:vAlign w:val="center"/>
          </w:tcPr>
          <w:p w14:paraId="34F7EB77" w14:textId="77777777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2610F558" w14:textId="7D46397E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 w:rsidR="008965B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</w:tr>
      <w:tr w:rsidR="00D505C6" w:rsidRPr="00893D65" w14:paraId="2A8AD987" w14:textId="77777777" w:rsidTr="000B223A">
        <w:tc>
          <w:tcPr>
            <w:tcW w:w="3544" w:type="dxa"/>
          </w:tcPr>
          <w:p w14:paraId="03456318" w14:textId="329F91CA" w:rsidR="00D505C6" w:rsidRPr="00893D65" w:rsidRDefault="00E11983" w:rsidP="00E603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Triglycerides</w:t>
            </w:r>
            <w:proofErr w:type="spellEnd"/>
            <w:r w:rsidR="00D505C6" w:rsidRPr="00893D65">
              <w:rPr>
                <w:rFonts w:ascii="Times New Roman" w:hAnsi="Times New Roman" w:cs="Times New Roman"/>
                <w:sz w:val="24"/>
                <w:szCs w:val="24"/>
              </w:rPr>
              <w:t xml:space="preserve"> (mmol/L)</w:t>
            </w:r>
            <w:r w:rsidR="00D505C6" w:rsidRPr="00893D6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acc>
                <m:accPr>
                  <m:chr m:val="̅"/>
                  <m:ctrlPr>
                    <w:rPr>
                      <w:rFonts w:ascii="Cambria Math" w:hAnsi="Cambria Math" w:cs="Times New Roman"/>
                      <w:iCs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±dp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</w:p>
        </w:tc>
        <w:tc>
          <w:tcPr>
            <w:tcW w:w="1843" w:type="dxa"/>
            <w:vAlign w:val="center"/>
          </w:tcPr>
          <w:p w14:paraId="17F72F1E" w14:textId="3F617267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9A18C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09 ± 97</w:t>
            </w:r>
            <w:r w:rsidR="00F773D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843" w:type="dxa"/>
            <w:vAlign w:val="center"/>
          </w:tcPr>
          <w:p w14:paraId="00D74980" w14:textId="55C2FC74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8965B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64 ± 46</w:t>
            </w:r>
            <w:r w:rsidR="008965B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984" w:type="dxa"/>
            <w:vAlign w:val="center"/>
          </w:tcPr>
          <w:p w14:paraId="5E2B756F" w14:textId="77777777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44451D89" w14:textId="6A315FEA" w:rsidR="00D505C6" w:rsidRPr="00893D65" w:rsidRDefault="00D505C6" w:rsidP="00E6036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&lt;0</w:t>
            </w:r>
            <w:r w:rsidR="008965BA" w:rsidRPr="00893D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</w:tr>
      <w:tr w:rsidR="009E4921" w:rsidRPr="00893D65" w14:paraId="06480BFB" w14:textId="77777777" w:rsidTr="00457E56">
        <w:tc>
          <w:tcPr>
            <w:tcW w:w="3544" w:type="dxa"/>
          </w:tcPr>
          <w:p w14:paraId="3C4587D7" w14:textId="76CB79CB" w:rsidR="009E4921" w:rsidRPr="00893D65" w:rsidRDefault="009E4921" w:rsidP="009E492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 xml:space="preserve">BMI </w:t>
            </w:r>
            <w:proofErr w:type="spellStart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Classification</w:t>
            </w:r>
            <w:proofErr w:type="spellEnd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N(</w:t>
            </w:r>
            <w:proofErr w:type="gramEnd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  <w:r w:rsidRPr="00893D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  <w:vAlign w:val="center"/>
          </w:tcPr>
          <w:p w14:paraId="52790484" w14:textId="77777777" w:rsidR="009E4921" w:rsidRPr="00893D65" w:rsidRDefault="009E4921" w:rsidP="009E49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7AF2BC0" w14:textId="77777777" w:rsidR="009E4921" w:rsidRPr="00893D65" w:rsidRDefault="009E4921" w:rsidP="009E49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62E1886" w14:textId="77777777" w:rsidR="009E4921" w:rsidRPr="00893D65" w:rsidRDefault="009E4921" w:rsidP="009E49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6FBA3A" w14:textId="77777777" w:rsidR="009E4921" w:rsidRPr="00893D65" w:rsidRDefault="009E4921" w:rsidP="009E49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921" w:rsidRPr="00893D65" w14:paraId="69168817" w14:textId="77777777" w:rsidTr="00457E56">
        <w:tc>
          <w:tcPr>
            <w:tcW w:w="3544" w:type="dxa"/>
          </w:tcPr>
          <w:p w14:paraId="1500458C" w14:textId="2DE7FEF2" w:rsidR="009E4921" w:rsidRPr="00893D65" w:rsidRDefault="009E4921" w:rsidP="009E4921">
            <w:pPr>
              <w:spacing w:line="276" w:lineRule="auto"/>
              <w:ind w:firstLine="40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Overweight</w:t>
            </w:r>
            <w:proofErr w:type="spellEnd"/>
          </w:p>
        </w:tc>
        <w:tc>
          <w:tcPr>
            <w:tcW w:w="1843" w:type="dxa"/>
            <w:vAlign w:val="center"/>
          </w:tcPr>
          <w:p w14:paraId="4678C986" w14:textId="77777777" w:rsidR="009E4921" w:rsidRPr="00893D65" w:rsidRDefault="009E4921" w:rsidP="009E49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0 (0)</w:t>
            </w:r>
          </w:p>
        </w:tc>
        <w:tc>
          <w:tcPr>
            <w:tcW w:w="1843" w:type="dxa"/>
            <w:vAlign w:val="center"/>
          </w:tcPr>
          <w:p w14:paraId="22D80654" w14:textId="2105DF26" w:rsidR="009E4921" w:rsidRPr="00893D65" w:rsidRDefault="009E4921" w:rsidP="009E49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13 (28.9)</w:t>
            </w:r>
          </w:p>
        </w:tc>
        <w:tc>
          <w:tcPr>
            <w:tcW w:w="1984" w:type="dxa"/>
            <w:vAlign w:val="center"/>
          </w:tcPr>
          <w:p w14:paraId="54778687" w14:textId="77777777" w:rsidR="009E4921" w:rsidRPr="00893D65" w:rsidRDefault="009E4921" w:rsidP="009E49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NC</w:t>
            </w:r>
            <w:r w:rsidRPr="00893D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vMerge w:val="restart"/>
            <w:vAlign w:val="center"/>
          </w:tcPr>
          <w:p w14:paraId="0870C3DC" w14:textId="4E8280A1" w:rsidR="009E4921" w:rsidRPr="00893D65" w:rsidRDefault="009E4921" w:rsidP="009E49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0.09</w:t>
            </w:r>
          </w:p>
        </w:tc>
      </w:tr>
      <w:tr w:rsidR="009E4921" w:rsidRPr="00893D65" w14:paraId="4A1FAFF3" w14:textId="77777777" w:rsidTr="00457E56">
        <w:tc>
          <w:tcPr>
            <w:tcW w:w="3544" w:type="dxa"/>
          </w:tcPr>
          <w:p w14:paraId="206FCAE6" w14:textId="153EAB5D" w:rsidR="009E4921" w:rsidRPr="00893D65" w:rsidRDefault="009E4921" w:rsidP="009E4921">
            <w:pPr>
              <w:spacing w:line="276" w:lineRule="auto"/>
              <w:ind w:firstLine="40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Obesity</w:t>
            </w:r>
            <w:proofErr w:type="spellEnd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 xml:space="preserve"> Grade I</w:t>
            </w:r>
          </w:p>
        </w:tc>
        <w:tc>
          <w:tcPr>
            <w:tcW w:w="1843" w:type="dxa"/>
            <w:vAlign w:val="center"/>
          </w:tcPr>
          <w:p w14:paraId="7BC7ACA6" w14:textId="0E0D487B" w:rsidR="009E4921" w:rsidRPr="00893D65" w:rsidRDefault="009E4921" w:rsidP="009E49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34 (75.60)</w:t>
            </w:r>
          </w:p>
        </w:tc>
        <w:tc>
          <w:tcPr>
            <w:tcW w:w="1843" w:type="dxa"/>
            <w:vAlign w:val="center"/>
          </w:tcPr>
          <w:p w14:paraId="36374701" w14:textId="13DB00D6" w:rsidR="009E4921" w:rsidRPr="00893D65" w:rsidRDefault="009E4921" w:rsidP="009E49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18 (40)</w:t>
            </w:r>
          </w:p>
        </w:tc>
        <w:tc>
          <w:tcPr>
            <w:tcW w:w="1984" w:type="dxa"/>
            <w:vAlign w:val="center"/>
          </w:tcPr>
          <w:p w14:paraId="01ABBE05" w14:textId="2F8F46D4" w:rsidR="009E4921" w:rsidRPr="00893D65" w:rsidRDefault="009E4921" w:rsidP="009E49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0.22(0.09-0.53)</w:t>
            </w:r>
          </w:p>
        </w:tc>
        <w:tc>
          <w:tcPr>
            <w:tcW w:w="1134" w:type="dxa"/>
            <w:vMerge/>
            <w:vAlign w:val="center"/>
          </w:tcPr>
          <w:p w14:paraId="34A57253" w14:textId="77777777" w:rsidR="009E4921" w:rsidRPr="00893D65" w:rsidRDefault="009E4921" w:rsidP="009E49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921" w:rsidRPr="00893D65" w14:paraId="60A819E0" w14:textId="77777777" w:rsidTr="00457E56">
        <w:tc>
          <w:tcPr>
            <w:tcW w:w="3544" w:type="dxa"/>
          </w:tcPr>
          <w:p w14:paraId="3CADC6EF" w14:textId="7140C0CD" w:rsidR="009E4921" w:rsidRPr="00893D65" w:rsidRDefault="009E4921" w:rsidP="009E4921">
            <w:pPr>
              <w:spacing w:line="276" w:lineRule="auto"/>
              <w:ind w:firstLine="40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Obesity</w:t>
            </w:r>
            <w:proofErr w:type="spellEnd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 xml:space="preserve"> Grade II</w:t>
            </w:r>
          </w:p>
        </w:tc>
        <w:tc>
          <w:tcPr>
            <w:tcW w:w="1843" w:type="dxa"/>
            <w:vAlign w:val="center"/>
          </w:tcPr>
          <w:p w14:paraId="71B58781" w14:textId="2EA24E0F" w:rsidR="009E4921" w:rsidRPr="00893D65" w:rsidRDefault="009E4921" w:rsidP="009E49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6 (13.30)</w:t>
            </w:r>
          </w:p>
        </w:tc>
        <w:tc>
          <w:tcPr>
            <w:tcW w:w="1843" w:type="dxa"/>
            <w:vAlign w:val="center"/>
          </w:tcPr>
          <w:p w14:paraId="5C1C410B" w14:textId="77777777" w:rsidR="009E4921" w:rsidRPr="00893D65" w:rsidRDefault="009E4921" w:rsidP="009E49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9 (20)</w:t>
            </w:r>
          </w:p>
        </w:tc>
        <w:tc>
          <w:tcPr>
            <w:tcW w:w="1984" w:type="dxa"/>
            <w:vAlign w:val="center"/>
          </w:tcPr>
          <w:p w14:paraId="42F83377" w14:textId="16598386" w:rsidR="009E4921" w:rsidRPr="00893D65" w:rsidRDefault="009E4921" w:rsidP="009E49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1.62(0.53-5.02)</w:t>
            </w:r>
          </w:p>
        </w:tc>
        <w:tc>
          <w:tcPr>
            <w:tcW w:w="1134" w:type="dxa"/>
            <w:vMerge/>
            <w:vAlign w:val="center"/>
          </w:tcPr>
          <w:p w14:paraId="46DB285C" w14:textId="77777777" w:rsidR="009E4921" w:rsidRPr="00893D65" w:rsidRDefault="009E4921" w:rsidP="009E49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921" w:rsidRPr="00893D65" w14:paraId="12668DF6" w14:textId="77777777" w:rsidTr="0069417D">
        <w:trPr>
          <w:trHeight w:val="80"/>
        </w:trPr>
        <w:tc>
          <w:tcPr>
            <w:tcW w:w="3544" w:type="dxa"/>
          </w:tcPr>
          <w:p w14:paraId="2BF59904" w14:textId="6D51C03C" w:rsidR="009E4921" w:rsidRPr="00893D65" w:rsidRDefault="009E4921" w:rsidP="009E4921">
            <w:pPr>
              <w:spacing w:line="276" w:lineRule="auto"/>
              <w:ind w:firstLine="40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Obesity</w:t>
            </w:r>
            <w:proofErr w:type="spellEnd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 xml:space="preserve"> Grade III</w:t>
            </w:r>
          </w:p>
        </w:tc>
        <w:tc>
          <w:tcPr>
            <w:tcW w:w="1843" w:type="dxa"/>
            <w:vAlign w:val="center"/>
          </w:tcPr>
          <w:p w14:paraId="07FC04D9" w14:textId="1B7F93B6" w:rsidR="009E4921" w:rsidRPr="00893D65" w:rsidRDefault="009E4921" w:rsidP="009E49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5 (11.1)</w:t>
            </w:r>
          </w:p>
        </w:tc>
        <w:tc>
          <w:tcPr>
            <w:tcW w:w="1843" w:type="dxa"/>
            <w:vAlign w:val="center"/>
          </w:tcPr>
          <w:p w14:paraId="6A52BCDD" w14:textId="65B6353C" w:rsidR="009E4921" w:rsidRPr="00893D65" w:rsidRDefault="009E4921" w:rsidP="009E49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5 (11.1)</w:t>
            </w:r>
          </w:p>
        </w:tc>
        <w:tc>
          <w:tcPr>
            <w:tcW w:w="1984" w:type="dxa"/>
            <w:vAlign w:val="center"/>
          </w:tcPr>
          <w:p w14:paraId="032467CB" w14:textId="3424D446" w:rsidR="009E4921" w:rsidRPr="00893D65" w:rsidRDefault="009E4921" w:rsidP="009E49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1.00(0.27-3.72)</w:t>
            </w:r>
          </w:p>
        </w:tc>
        <w:tc>
          <w:tcPr>
            <w:tcW w:w="1134" w:type="dxa"/>
            <w:vMerge/>
            <w:vAlign w:val="center"/>
          </w:tcPr>
          <w:p w14:paraId="26AE93BD" w14:textId="77777777" w:rsidR="009E4921" w:rsidRPr="00893D65" w:rsidRDefault="009E4921" w:rsidP="009E49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1CF" w:rsidRPr="00893D65" w14:paraId="46966E22" w14:textId="77777777" w:rsidTr="000B223A">
        <w:tc>
          <w:tcPr>
            <w:tcW w:w="3544" w:type="dxa"/>
            <w:shd w:val="clear" w:color="auto" w:fill="FFFFFF" w:themeFill="background1"/>
          </w:tcPr>
          <w:p w14:paraId="2BC7D1D5" w14:textId="717B22CB" w:rsidR="003D61CF" w:rsidRPr="00893D65" w:rsidRDefault="003D61CF" w:rsidP="003D61C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Bowel</w:t>
            </w:r>
            <w:proofErr w:type="spellEnd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 xml:space="preserve"> Movement Frequency </w:t>
            </w:r>
            <w:proofErr w:type="gramStart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N(</w:t>
            </w:r>
            <w:proofErr w:type="gramEnd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BC99E4A" w14:textId="77777777" w:rsidR="003D61CF" w:rsidRPr="00893D65" w:rsidRDefault="003D61CF" w:rsidP="003D61C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0CA426A" w14:textId="77777777" w:rsidR="003D61CF" w:rsidRPr="00893D65" w:rsidRDefault="003D61CF" w:rsidP="003D61C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A62CBEE" w14:textId="77777777" w:rsidR="003D61CF" w:rsidRPr="00893D65" w:rsidRDefault="003D61CF" w:rsidP="003D61C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B3620D5" w14:textId="77777777" w:rsidR="003D61CF" w:rsidRPr="00893D65" w:rsidRDefault="003D61CF" w:rsidP="003D61C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1CF" w:rsidRPr="00893D65" w14:paraId="2F7DBD19" w14:textId="77777777" w:rsidTr="000B223A">
        <w:tc>
          <w:tcPr>
            <w:tcW w:w="3544" w:type="dxa"/>
          </w:tcPr>
          <w:p w14:paraId="140BF7A1" w14:textId="4B1F72EB" w:rsidR="003D61CF" w:rsidRPr="00893D65" w:rsidRDefault="003D61CF" w:rsidP="003D61CF">
            <w:pPr>
              <w:spacing w:line="360" w:lineRule="auto"/>
              <w:ind w:left="406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Daily</w:t>
            </w:r>
          </w:p>
        </w:tc>
        <w:tc>
          <w:tcPr>
            <w:tcW w:w="1843" w:type="dxa"/>
            <w:vAlign w:val="center"/>
          </w:tcPr>
          <w:p w14:paraId="2A2796D5" w14:textId="5F1EED0C" w:rsidR="003D61CF" w:rsidRPr="00893D65" w:rsidRDefault="003D61CF" w:rsidP="003D61C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21 (46.7%)</w:t>
            </w:r>
          </w:p>
        </w:tc>
        <w:tc>
          <w:tcPr>
            <w:tcW w:w="1843" w:type="dxa"/>
            <w:vAlign w:val="center"/>
          </w:tcPr>
          <w:p w14:paraId="4BD23DD3" w14:textId="7A173421" w:rsidR="003D61CF" w:rsidRPr="00893D65" w:rsidRDefault="003D61CF" w:rsidP="003D61C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40 (89.9%)</w:t>
            </w:r>
          </w:p>
        </w:tc>
        <w:tc>
          <w:tcPr>
            <w:tcW w:w="1984" w:type="dxa"/>
            <w:vAlign w:val="center"/>
          </w:tcPr>
          <w:p w14:paraId="5B9A9653" w14:textId="4E1A4E86" w:rsidR="003D61CF" w:rsidRPr="00893D65" w:rsidRDefault="003D61CF" w:rsidP="003D61C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9.14(3.05-27.44)</w:t>
            </w:r>
          </w:p>
        </w:tc>
        <w:tc>
          <w:tcPr>
            <w:tcW w:w="1134" w:type="dxa"/>
            <w:vMerge w:val="restart"/>
            <w:vAlign w:val="center"/>
          </w:tcPr>
          <w:p w14:paraId="5485E3B7" w14:textId="75410728" w:rsidR="003D61CF" w:rsidRPr="00893D65" w:rsidRDefault="003D61CF" w:rsidP="003D61C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3D61CF" w:rsidRPr="00893D65" w14:paraId="3B48E4DE" w14:textId="77777777" w:rsidTr="000B223A">
        <w:tc>
          <w:tcPr>
            <w:tcW w:w="3544" w:type="dxa"/>
          </w:tcPr>
          <w:p w14:paraId="05CC24DA" w14:textId="5FFCAC00" w:rsidR="003D61CF" w:rsidRPr="00893D65" w:rsidRDefault="003D61CF" w:rsidP="003D61CF">
            <w:pPr>
              <w:spacing w:line="360" w:lineRule="auto"/>
              <w:ind w:left="406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Every Other Day</w:t>
            </w:r>
          </w:p>
        </w:tc>
        <w:tc>
          <w:tcPr>
            <w:tcW w:w="1843" w:type="dxa"/>
            <w:vAlign w:val="center"/>
          </w:tcPr>
          <w:p w14:paraId="03AE7E97" w14:textId="682A0134" w:rsidR="003D61CF" w:rsidRPr="00893D65" w:rsidRDefault="003D61CF" w:rsidP="003D61C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10 (22.2%)</w:t>
            </w:r>
          </w:p>
        </w:tc>
        <w:tc>
          <w:tcPr>
            <w:tcW w:w="1843" w:type="dxa"/>
            <w:vAlign w:val="center"/>
          </w:tcPr>
          <w:p w14:paraId="583B0D98" w14:textId="77777777" w:rsidR="003D61CF" w:rsidRPr="00893D65" w:rsidRDefault="003D61CF" w:rsidP="003D61C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0 (0)</w:t>
            </w:r>
          </w:p>
        </w:tc>
        <w:tc>
          <w:tcPr>
            <w:tcW w:w="1984" w:type="dxa"/>
            <w:vAlign w:val="center"/>
          </w:tcPr>
          <w:p w14:paraId="6C855689" w14:textId="77777777" w:rsidR="003D61CF" w:rsidRPr="00893D65" w:rsidRDefault="003D61CF" w:rsidP="003D61C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NC</w:t>
            </w:r>
          </w:p>
        </w:tc>
        <w:tc>
          <w:tcPr>
            <w:tcW w:w="1134" w:type="dxa"/>
            <w:vMerge/>
            <w:vAlign w:val="center"/>
          </w:tcPr>
          <w:p w14:paraId="5255A933" w14:textId="77777777" w:rsidR="003D61CF" w:rsidRPr="00893D65" w:rsidRDefault="003D61CF" w:rsidP="003D61C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1CF" w:rsidRPr="00893D65" w14:paraId="576EFB2E" w14:textId="77777777" w:rsidTr="000B223A">
        <w:tc>
          <w:tcPr>
            <w:tcW w:w="3544" w:type="dxa"/>
          </w:tcPr>
          <w:p w14:paraId="7680DC3B" w14:textId="17ED96EC" w:rsidR="003D61CF" w:rsidRPr="00893D65" w:rsidRDefault="003D61CF" w:rsidP="003D61CF">
            <w:pPr>
              <w:spacing w:line="360" w:lineRule="auto"/>
              <w:ind w:left="406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2 Times/Week</w:t>
            </w:r>
          </w:p>
        </w:tc>
        <w:tc>
          <w:tcPr>
            <w:tcW w:w="1843" w:type="dxa"/>
            <w:vAlign w:val="center"/>
          </w:tcPr>
          <w:p w14:paraId="488DBD7E" w14:textId="1121E1C9" w:rsidR="003D61CF" w:rsidRPr="00893D65" w:rsidRDefault="003D61CF" w:rsidP="003D61C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5 (11.1%)</w:t>
            </w:r>
          </w:p>
        </w:tc>
        <w:tc>
          <w:tcPr>
            <w:tcW w:w="1843" w:type="dxa"/>
            <w:vAlign w:val="center"/>
          </w:tcPr>
          <w:p w14:paraId="00AB6092" w14:textId="0172995C" w:rsidR="003D61CF" w:rsidRPr="00893D65" w:rsidRDefault="003D61CF" w:rsidP="003D61C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3 (6.7%)</w:t>
            </w:r>
          </w:p>
        </w:tc>
        <w:tc>
          <w:tcPr>
            <w:tcW w:w="1984" w:type="dxa"/>
            <w:vAlign w:val="center"/>
          </w:tcPr>
          <w:p w14:paraId="49A473B1" w14:textId="4B2F6266" w:rsidR="003D61CF" w:rsidRPr="00893D65" w:rsidRDefault="003D61CF" w:rsidP="003D61C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0.54(0.13-2.55)</w:t>
            </w:r>
          </w:p>
        </w:tc>
        <w:tc>
          <w:tcPr>
            <w:tcW w:w="1134" w:type="dxa"/>
            <w:vMerge/>
            <w:vAlign w:val="center"/>
          </w:tcPr>
          <w:p w14:paraId="44F71F0C" w14:textId="77777777" w:rsidR="003D61CF" w:rsidRPr="00893D65" w:rsidRDefault="003D61CF" w:rsidP="003D61C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1CF" w:rsidRPr="00893D65" w14:paraId="0214634D" w14:textId="77777777" w:rsidTr="000B223A">
        <w:tc>
          <w:tcPr>
            <w:tcW w:w="3544" w:type="dxa"/>
          </w:tcPr>
          <w:p w14:paraId="57A6FC29" w14:textId="38DB61FB" w:rsidR="003D61CF" w:rsidRPr="00893D65" w:rsidRDefault="003D61CF" w:rsidP="003D61CF">
            <w:pPr>
              <w:spacing w:line="360" w:lineRule="auto"/>
              <w:ind w:left="406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 xml:space="preserve">Every 5 </w:t>
            </w:r>
            <w:proofErr w:type="spellStart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Days</w:t>
            </w:r>
            <w:proofErr w:type="spellEnd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proofErr w:type="spellEnd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 xml:space="preserve"> More</w:t>
            </w:r>
          </w:p>
        </w:tc>
        <w:tc>
          <w:tcPr>
            <w:tcW w:w="1843" w:type="dxa"/>
            <w:vAlign w:val="center"/>
          </w:tcPr>
          <w:p w14:paraId="3C2492AD" w14:textId="77777777" w:rsidR="003D61CF" w:rsidRPr="00893D65" w:rsidRDefault="003D61CF" w:rsidP="003D61C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9 (20%)</w:t>
            </w:r>
          </w:p>
        </w:tc>
        <w:tc>
          <w:tcPr>
            <w:tcW w:w="1843" w:type="dxa"/>
            <w:vAlign w:val="center"/>
          </w:tcPr>
          <w:p w14:paraId="621BD242" w14:textId="29407BF1" w:rsidR="003D61CF" w:rsidRPr="00893D65" w:rsidRDefault="003D61CF" w:rsidP="003D61C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1 (2.2%)</w:t>
            </w:r>
          </w:p>
        </w:tc>
        <w:tc>
          <w:tcPr>
            <w:tcW w:w="1984" w:type="dxa"/>
            <w:vAlign w:val="center"/>
          </w:tcPr>
          <w:p w14:paraId="605E1EE4" w14:textId="26BBCA92" w:rsidR="003D61CF" w:rsidRPr="00893D65" w:rsidRDefault="003D61CF" w:rsidP="003D61C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0.09(0.01-0.75)</w:t>
            </w:r>
          </w:p>
        </w:tc>
        <w:tc>
          <w:tcPr>
            <w:tcW w:w="1134" w:type="dxa"/>
            <w:vMerge/>
            <w:vAlign w:val="center"/>
          </w:tcPr>
          <w:p w14:paraId="15D406C5" w14:textId="77777777" w:rsidR="003D61CF" w:rsidRPr="00893D65" w:rsidRDefault="003D61CF" w:rsidP="003D61C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D65" w:rsidRPr="00893D65" w14:paraId="2AB7AED9" w14:textId="77777777" w:rsidTr="000B223A">
        <w:tc>
          <w:tcPr>
            <w:tcW w:w="3544" w:type="dxa"/>
            <w:shd w:val="clear" w:color="auto" w:fill="FFFFFF" w:themeFill="background1"/>
          </w:tcPr>
          <w:p w14:paraId="63322922" w14:textId="5A5F97FC" w:rsidR="00893D65" w:rsidRPr="00893D65" w:rsidRDefault="00893D65" w:rsidP="00893D6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 xml:space="preserve">Bristol </w:t>
            </w:r>
            <w:proofErr w:type="spellStart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Stool</w:t>
            </w:r>
            <w:proofErr w:type="spellEnd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Scale</w:t>
            </w:r>
            <w:proofErr w:type="spellEnd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gramStart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N(</w:t>
            </w:r>
            <w:proofErr w:type="gramEnd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660E4FC" w14:textId="77777777" w:rsidR="00893D65" w:rsidRPr="00893D65" w:rsidRDefault="00893D65" w:rsidP="00893D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E3D43AF" w14:textId="77777777" w:rsidR="00893D65" w:rsidRPr="00893D65" w:rsidRDefault="00893D65" w:rsidP="00893D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F5A4387" w14:textId="77777777" w:rsidR="00893D65" w:rsidRPr="00893D65" w:rsidRDefault="00893D65" w:rsidP="00893D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4DD594D" w14:textId="77777777" w:rsidR="00893D65" w:rsidRPr="00893D65" w:rsidRDefault="00893D65" w:rsidP="00893D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D65" w:rsidRPr="00893D65" w14:paraId="70354016" w14:textId="77777777" w:rsidTr="000B223A">
        <w:tc>
          <w:tcPr>
            <w:tcW w:w="3544" w:type="dxa"/>
          </w:tcPr>
          <w:p w14:paraId="63BB866F" w14:textId="31945148" w:rsidR="00893D65" w:rsidRPr="00893D65" w:rsidRDefault="00893D65" w:rsidP="00893D65">
            <w:pPr>
              <w:spacing w:line="360" w:lineRule="auto"/>
              <w:ind w:firstLine="406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843" w:type="dxa"/>
            <w:vAlign w:val="center"/>
          </w:tcPr>
          <w:p w14:paraId="2C2134BB" w14:textId="138176E9" w:rsidR="00893D65" w:rsidRPr="00893D65" w:rsidRDefault="00893D65" w:rsidP="00893D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10 (22.2%)</w:t>
            </w:r>
          </w:p>
        </w:tc>
        <w:tc>
          <w:tcPr>
            <w:tcW w:w="1843" w:type="dxa"/>
            <w:vAlign w:val="center"/>
          </w:tcPr>
          <w:p w14:paraId="10F0ACB3" w14:textId="19C1A00F" w:rsidR="00893D65" w:rsidRPr="00893D65" w:rsidRDefault="00893D65" w:rsidP="00893D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34 (75.6)</w:t>
            </w:r>
          </w:p>
        </w:tc>
        <w:tc>
          <w:tcPr>
            <w:tcW w:w="1984" w:type="dxa"/>
            <w:vAlign w:val="center"/>
          </w:tcPr>
          <w:p w14:paraId="7C1DFC6E" w14:textId="5A2DF31C" w:rsidR="00893D65" w:rsidRPr="00893D65" w:rsidRDefault="00893D65" w:rsidP="00893D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10.81(4.07-28.76)</w:t>
            </w:r>
          </w:p>
        </w:tc>
        <w:tc>
          <w:tcPr>
            <w:tcW w:w="1134" w:type="dxa"/>
            <w:vAlign w:val="center"/>
          </w:tcPr>
          <w:p w14:paraId="256A0B03" w14:textId="0D16CD65" w:rsidR="00893D65" w:rsidRPr="00893D65" w:rsidRDefault="00893D65" w:rsidP="00893D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&lt;0.001</w:t>
            </w:r>
          </w:p>
        </w:tc>
      </w:tr>
      <w:tr w:rsidR="00893D65" w:rsidRPr="00893D65" w14:paraId="12903A16" w14:textId="77777777" w:rsidTr="000B223A">
        <w:tc>
          <w:tcPr>
            <w:tcW w:w="3544" w:type="dxa"/>
            <w:tcBorders>
              <w:bottom w:val="single" w:sz="12" w:space="0" w:color="auto"/>
            </w:tcBorders>
          </w:tcPr>
          <w:p w14:paraId="45E88F91" w14:textId="519AB40A" w:rsidR="00893D65" w:rsidRPr="00893D65" w:rsidRDefault="00893D65" w:rsidP="00893D65">
            <w:pPr>
              <w:spacing w:line="360" w:lineRule="auto"/>
              <w:ind w:firstLine="40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Others</w:t>
            </w:r>
            <w:proofErr w:type="spellEnd"/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14:paraId="05D88605" w14:textId="23D825F2" w:rsidR="00893D65" w:rsidRPr="00893D65" w:rsidRDefault="00893D65" w:rsidP="00893D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35 (77.8)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vAlign w:val="center"/>
          </w:tcPr>
          <w:p w14:paraId="5E9A2736" w14:textId="354BED47" w:rsidR="00893D65" w:rsidRPr="00893D65" w:rsidRDefault="00893D65" w:rsidP="00893D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11 (24.4)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14:paraId="5ADF21B3" w14:textId="3A2875DA" w:rsidR="00893D65" w:rsidRPr="00893D65" w:rsidRDefault="00893D65" w:rsidP="00893D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D65">
              <w:rPr>
                <w:rFonts w:ascii="Times New Roman" w:hAnsi="Times New Roman" w:cs="Times New Roman"/>
                <w:sz w:val="24"/>
                <w:szCs w:val="24"/>
              </w:rPr>
              <w:t>0.09(0.03-0.27)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D1CBD20" w14:textId="77777777" w:rsidR="00893D65" w:rsidRPr="00893D65" w:rsidRDefault="00893D65" w:rsidP="00893D6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2169EF" w14:textId="77777777" w:rsidR="007205B1" w:rsidRDefault="00D505C6" w:rsidP="00893D65">
      <w:pPr>
        <w:ind w:left="-426" w:hanging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4" w:name="_Hlk140224366"/>
      <w:r w:rsidRPr="00263453">
        <w:rPr>
          <w:rFonts w:ascii="Times New Roman" w:hAnsi="Times New Roman" w:cs="Times New Roman"/>
          <w:sz w:val="24"/>
          <w:szCs w:val="24"/>
          <w:lang w:val="en-US"/>
        </w:rPr>
        <w:t xml:space="preserve">t0 = </w:t>
      </w:r>
      <w:r w:rsidR="00AA712E" w:rsidRPr="00263453">
        <w:rPr>
          <w:rFonts w:ascii="Times New Roman" w:hAnsi="Times New Roman" w:cs="Times New Roman"/>
          <w:sz w:val="24"/>
          <w:szCs w:val="24"/>
          <w:lang w:val="en-US"/>
        </w:rPr>
        <w:t>before treatment</w:t>
      </w:r>
      <w:r w:rsidRPr="00263453">
        <w:rPr>
          <w:rFonts w:ascii="Times New Roman" w:hAnsi="Times New Roman" w:cs="Times New Roman"/>
          <w:sz w:val="24"/>
          <w:szCs w:val="24"/>
          <w:lang w:val="en-US"/>
        </w:rPr>
        <w:t xml:space="preserve">; t1 = </w:t>
      </w:r>
      <w:r w:rsidR="00263453" w:rsidRPr="00263453">
        <w:rPr>
          <w:rFonts w:ascii="Times New Roman" w:hAnsi="Times New Roman" w:cs="Times New Roman"/>
          <w:sz w:val="24"/>
          <w:szCs w:val="24"/>
          <w:lang w:val="en-US"/>
        </w:rPr>
        <w:t>60 days after treatment</w:t>
      </w:r>
      <w:r w:rsidRPr="00263453">
        <w:rPr>
          <w:rFonts w:ascii="Times New Roman" w:hAnsi="Times New Roman" w:cs="Times New Roman"/>
          <w:sz w:val="24"/>
          <w:szCs w:val="24"/>
          <w:lang w:val="en-US"/>
        </w:rPr>
        <w:t xml:space="preserve">; HBa1c = </w:t>
      </w:r>
      <w:r w:rsidR="00AA712E" w:rsidRPr="00263453">
        <w:rPr>
          <w:rFonts w:ascii="Times New Roman" w:hAnsi="Times New Roman" w:cs="Times New Roman"/>
          <w:sz w:val="24"/>
          <w:szCs w:val="24"/>
          <w:lang w:val="en-US"/>
        </w:rPr>
        <w:t>Glycated hemoglobin</w:t>
      </w:r>
      <w:r w:rsidR="006A6819" w:rsidRPr="0026345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6E3225">
        <w:rPr>
          <w:rFonts w:ascii="Times New Roman" w:hAnsi="Times New Roman" w:cs="Times New Roman"/>
          <w:sz w:val="24"/>
          <w:szCs w:val="24"/>
          <w:lang w:val="en-US"/>
        </w:rPr>
        <w:t>BMI =</w:t>
      </w:r>
      <w:r w:rsidR="006A6819" w:rsidRPr="007E0620">
        <w:rPr>
          <w:rFonts w:ascii="Times New Roman" w:hAnsi="Times New Roman" w:cs="Times New Roman"/>
          <w:sz w:val="24"/>
          <w:szCs w:val="24"/>
          <w:lang w:val="en-US"/>
        </w:rPr>
        <w:t>Body Mass Index</w:t>
      </w:r>
      <w:r w:rsidR="006E3225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72436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36C29">
        <w:rPr>
          <w:rFonts w:ascii="Times New Roman" w:hAnsi="Times New Roman" w:cs="Times New Roman"/>
          <w:sz w:val="24"/>
          <w:szCs w:val="24"/>
          <w:lang w:val="en-US"/>
        </w:rPr>
        <w:t>HOMA-IR</w:t>
      </w:r>
      <w:r w:rsidR="006E3225">
        <w:rPr>
          <w:rFonts w:ascii="Times New Roman" w:hAnsi="Times New Roman" w:cs="Times New Roman"/>
          <w:sz w:val="24"/>
          <w:szCs w:val="24"/>
          <w:lang w:val="en-US"/>
        </w:rPr>
        <w:t xml:space="preserve"> =</w:t>
      </w:r>
      <w:r w:rsidR="00573F67" w:rsidRPr="00573F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73F67" w:rsidRPr="00693A55">
        <w:rPr>
          <w:rFonts w:ascii="Times New Roman" w:hAnsi="Times New Roman" w:cs="Times New Roman"/>
          <w:sz w:val="24"/>
          <w:szCs w:val="24"/>
          <w:lang w:val="en-US"/>
        </w:rPr>
        <w:t>Homeostasis model assessment for insulin resistance</w:t>
      </w:r>
      <w:r w:rsidR="00AB4FCF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573F6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572E8">
        <w:rPr>
          <w:rFonts w:ascii="Times New Roman" w:hAnsi="Times New Roman" w:cs="Times New Roman"/>
          <w:sz w:val="24"/>
          <w:szCs w:val="24"/>
          <w:lang w:val="en-US"/>
        </w:rPr>
        <w:t>LDL</w:t>
      </w:r>
      <w:r w:rsidR="00AB4FCF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457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572E8" w:rsidRPr="004572E8">
        <w:rPr>
          <w:rFonts w:ascii="Times New Roman" w:hAnsi="Times New Roman" w:cs="Times New Roman"/>
          <w:sz w:val="24"/>
          <w:szCs w:val="24"/>
          <w:lang w:val="en-US"/>
        </w:rPr>
        <w:t>Low-density lipoprotein</w:t>
      </w:r>
      <w:r w:rsidR="00AB4FCF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4572E8">
        <w:rPr>
          <w:rFonts w:ascii="Times New Roman" w:hAnsi="Times New Roman" w:cs="Times New Roman"/>
          <w:sz w:val="24"/>
          <w:szCs w:val="24"/>
          <w:lang w:val="en-US"/>
        </w:rPr>
        <w:t xml:space="preserve"> HDL</w:t>
      </w:r>
      <w:r w:rsidR="00AB4FCF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4572E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411E9" w:rsidRPr="00B411E9">
        <w:rPr>
          <w:rFonts w:ascii="Times New Roman" w:hAnsi="Times New Roman" w:cs="Times New Roman"/>
          <w:sz w:val="24"/>
          <w:szCs w:val="24"/>
          <w:lang w:val="en-US"/>
        </w:rPr>
        <w:t>High-density lipoprotein</w:t>
      </w:r>
      <w:r w:rsidR="00B411E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723D75D" w14:textId="196BB88D" w:rsidR="00AF6941" w:rsidRPr="00A90119" w:rsidRDefault="00D505C6" w:rsidP="00893D65">
      <w:pPr>
        <w:ind w:left="-426" w:hanging="425"/>
        <w:jc w:val="both"/>
        <w:rPr>
          <w:lang w:val="en-US"/>
        </w:rPr>
      </w:pPr>
      <w:r w:rsidRPr="00A7748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 w:rsidRPr="00A77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m:oMath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x</m:t>
                </m:r>
              </m:e>
            </m:acc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±dp</m:t>
            </m:r>
          </m:e>
        </m:d>
        <m:r>
          <m:rPr>
            <m:sty m:val="p"/>
          </m:rPr>
          <w:rPr>
            <w:rFonts w:ascii="Cambria Math" w:hAnsi="Cambria Math" w:cs="Times New Roman"/>
            <w:sz w:val="24"/>
            <w:szCs w:val="24"/>
            <w:lang w:val="en-US"/>
          </w:rPr>
          <m:t>=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Mean ± standard deviation</m:t>
            </m:r>
          </m:e>
        </m:d>
        <w:bookmarkEnd w:id="4"/>
        <m:r>
          <w:rPr>
            <w:rFonts w:ascii="Cambria Math" w:hAnsi="Cambria Math" w:cs="Times New Roman"/>
            <w:sz w:val="24"/>
            <w:szCs w:val="24"/>
            <w:lang w:val="en-US"/>
          </w:rPr>
          <m:t>;</m:t>
        </m:r>
      </m:oMath>
      <w:r w:rsidRPr="00A774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7748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proofErr w:type="gramStart"/>
      <w:r w:rsidRPr="00A77484">
        <w:rPr>
          <w:rFonts w:ascii="Times New Roman" w:hAnsi="Times New Roman" w:cs="Times New Roman"/>
          <w:sz w:val="24"/>
          <w:szCs w:val="24"/>
          <w:lang w:val="en-US"/>
        </w:rPr>
        <w:t>N(</w:t>
      </w:r>
      <w:proofErr w:type="gramEnd"/>
      <w:r w:rsidRPr="00A77484">
        <w:rPr>
          <w:rFonts w:ascii="Times New Roman" w:hAnsi="Times New Roman" w:cs="Times New Roman"/>
          <w:sz w:val="24"/>
          <w:szCs w:val="24"/>
          <w:lang w:val="en-US"/>
        </w:rPr>
        <w:t xml:space="preserve">%)= </w:t>
      </w:r>
      <w:r w:rsidR="00EA0B30" w:rsidRPr="00A77484">
        <w:rPr>
          <w:rFonts w:ascii="Times New Roman" w:hAnsi="Times New Roman" w:cs="Times New Roman"/>
          <w:sz w:val="24"/>
          <w:szCs w:val="24"/>
          <w:lang w:val="en-US"/>
        </w:rPr>
        <w:t>Number of patients (percentage</w:t>
      </w:r>
      <w:r w:rsidRPr="00A77484">
        <w:rPr>
          <w:rFonts w:ascii="Times New Roman" w:hAnsi="Times New Roman" w:cs="Times New Roman"/>
          <w:sz w:val="24"/>
          <w:szCs w:val="24"/>
          <w:lang w:val="en-US"/>
        </w:rPr>
        <w:t xml:space="preserve">); </w:t>
      </w:r>
      <w:r w:rsidRPr="00A7748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</w:t>
      </w:r>
      <w:r w:rsidRPr="00A77484">
        <w:rPr>
          <w:rFonts w:ascii="Times New Roman" w:hAnsi="Times New Roman" w:cs="Times New Roman"/>
          <w:sz w:val="24"/>
          <w:szCs w:val="24"/>
          <w:lang w:val="en-US"/>
        </w:rPr>
        <w:t>NC=</w:t>
      </w:r>
      <w:r w:rsidR="00EA0B30" w:rsidRPr="00A77484">
        <w:rPr>
          <w:rFonts w:ascii="Times New Roman" w:hAnsi="Times New Roman" w:cs="Times New Roman"/>
          <w:sz w:val="24"/>
          <w:szCs w:val="24"/>
          <w:lang w:val="en-US"/>
        </w:rPr>
        <w:t>not calculated</w:t>
      </w:r>
      <w:r w:rsidRPr="00A77484">
        <w:rPr>
          <w:rFonts w:ascii="Times New Roman" w:hAnsi="Times New Roman" w:cs="Times New Roman"/>
          <w:sz w:val="24"/>
          <w:szCs w:val="24"/>
          <w:lang w:val="en-US"/>
        </w:rPr>
        <w:t>;</w:t>
      </w:r>
      <w:r w:rsidR="00893D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77484">
        <w:rPr>
          <w:rFonts w:ascii="Times New Roman" w:hAnsi="Times New Roman" w:cs="Times New Roman"/>
          <w:sz w:val="24"/>
          <w:szCs w:val="24"/>
          <w:lang w:val="en-US"/>
        </w:rPr>
        <w:t>*</w:t>
      </w:r>
      <w:r w:rsidR="00A77484" w:rsidRPr="00A77484">
        <w:rPr>
          <w:lang w:val="en-US"/>
        </w:rPr>
        <w:t xml:space="preserve"> </w:t>
      </w:r>
      <w:r w:rsidR="00A77484" w:rsidRPr="00A77484">
        <w:rPr>
          <w:rFonts w:ascii="Times New Roman" w:hAnsi="Times New Roman" w:cs="Times New Roman"/>
          <w:sz w:val="24"/>
          <w:szCs w:val="24"/>
          <w:lang w:val="en-US"/>
        </w:rPr>
        <w:t>OR (Odds Ratio) and CI (Confidence Interval) were calculated by comparing the post-treatment period to the pre-treatment period</w:t>
      </w:r>
      <w:r w:rsidR="00AB4FC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A90119">
        <w:rPr>
          <w:rFonts w:ascii="Times New Roman" w:hAnsi="Times New Roman" w:cs="Times New Roman"/>
          <w:sz w:val="24"/>
          <w:szCs w:val="24"/>
          <w:lang w:val="en-US"/>
        </w:rPr>
        <w:t xml:space="preserve">** </w:t>
      </w:r>
      <w:r w:rsidR="00A90119" w:rsidRPr="00A90119">
        <w:rPr>
          <w:rFonts w:ascii="Times New Roman" w:hAnsi="Times New Roman" w:cs="Times New Roman"/>
          <w:sz w:val="24"/>
          <w:szCs w:val="24"/>
          <w:lang w:val="en-US"/>
        </w:rPr>
        <w:t>p&lt;0.05 = statistically significant difference by McNemar test (nominal variables) and Wilcoxon test (ordinal variables) and t-Student test (quantitative variables)</w:t>
      </w:r>
    </w:p>
    <w:sectPr w:rsidR="00AF6941" w:rsidRPr="00A901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A3842"/>
    <w:multiLevelType w:val="hybridMultilevel"/>
    <w:tmpl w:val="9BD250C0"/>
    <w:lvl w:ilvl="0" w:tplc="5DF299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E337C1"/>
    <w:multiLevelType w:val="hybridMultilevel"/>
    <w:tmpl w:val="C220CBB2"/>
    <w:lvl w:ilvl="0" w:tplc="7700E0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9420993">
    <w:abstractNumId w:val="1"/>
  </w:num>
  <w:num w:numId="2" w16cid:durableId="81162997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liente">
    <w15:presenceInfo w15:providerId="None" w15:userId="Client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FFA"/>
    <w:rsid w:val="000074B1"/>
    <w:rsid w:val="0001514C"/>
    <w:rsid w:val="0006637E"/>
    <w:rsid w:val="000A1CB0"/>
    <w:rsid w:val="000B0E86"/>
    <w:rsid w:val="000B223A"/>
    <w:rsid w:val="000B5D22"/>
    <w:rsid w:val="000E0476"/>
    <w:rsid w:val="000F41EA"/>
    <w:rsid w:val="00115340"/>
    <w:rsid w:val="00182474"/>
    <w:rsid w:val="001C3E6A"/>
    <w:rsid w:val="001E6F36"/>
    <w:rsid w:val="00246421"/>
    <w:rsid w:val="00263453"/>
    <w:rsid w:val="00286855"/>
    <w:rsid w:val="002962F3"/>
    <w:rsid w:val="002A4FCC"/>
    <w:rsid w:val="003138D3"/>
    <w:rsid w:val="00352351"/>
    <w:rsid w:val="00380216"/>
    <w:rsid w:val="003D08A6"/>
    <w:rsid w:val="003D61CF"/>
    <w:rsid w:val="003E27C7"/>
    <w:rsid w:val="003E52F7"/>
    <w:rsid w:val="003E7FB9"/>
    <w:rsid w:val="00445D13"/>
    <w:rsid w:val="004572E8"/>
    <w:rsid w:val="0046722D"/>
    <w:rsid w:val="004A5EE5"/>
    <w:rsid w:val="004C125D"/>
    <w:rsid w:val="004C696F"/>
    <w:rsid w:val="004D41D3"/>
    <w:rsid w:val="004F0699"/>
    <w:rsid w:val="004F3AED"/>
    <w:rsid w:val="005046D5"/>
    <w:rsid w:val="00506756"/>
    <w:rsid w:val="005454EF"/>
    <w:rsid w:val="00573F67"/>
    <w:rsid w:val="00584E75"/>
    <w:rsid w:val="005B70E0"/>
    <w:rsid w:val="005E6750"/>
    <w:rsid w:val="005F24CB"/>
    <w:rsid w:val="00611C40"/>
    <w:rsid w:val="0065003E"/>
    <w:rsid w:val="006904A1"/>
    <w:rsid w:val="0069417D"/>
    <w:rsid w:val="006A6308"/>
    <w:rsid w:val="006A6819"/>
    <w:rsid w:val="006E3225"/>
    <w:rsid w:val="006F5204"/>
    <w:rsid w:val="007110FC"/>
    <w:rsid w:val="007201AC"/>
    <w:rsid w:val="007205B1"/>
    <w:rsid w:val="00724362"/>
    <w:rsid w:val="007331E8"/>
    <w:rsid w:val="00773AB6"/>
    <w:rsid w:val="007C6989"/>
    <w:rsid w:val="007E0620"/>
    <w:rsid w:val="007E6D70"/>
    <w:rsid w:val="00817F65"/>
    <w:rsid w:val="008301E8"/>
    <w:rsid w:val="00847BD9"/>
    <w:rsid w:val="008636EF"/>
    <w:rsid w:val="00880C05"/>
    <w:rsid w:val="00893D65"/>
    <w:rsid w:val="008965BA"/>
    <w:rsid w:val="008D0C4E"/>
    <w:rsid w:val="008D57B4"/>
    <w:rsid w:val="00903730"/>
    <w:rsid w:val="009A18CA"/>
    <w:rsid w:val="009C6538"/>
    <w:rsid w:val="009D7FFA"/>
    <w:rsid w:val="009E4921"/>
    <w:rsid w:val="00A11175"/>
    <w:rsid w:val="00A35FD3"/>
    <w:rsid w:val="00A360B6"/>
    <w:rsid w:val="00A77484"/>
    <w:rsid w:val="00A90119"/>
    <w:rsid w:val="00AA712E"/>
    <w:rsid w:val="00AB4FCF"/>
    <w:rsid w:val="00AE1AA6"/>
    <w:rsid w:val="00AE4A61"/>
    <w:rsid w:val="00AF6941"/>
    <w:rsid w:val="00B03ED5"/>
    <w:rsid w:val="00B0401B"/>
    <w:rsid w:val="00B411E9"/>
    <w:rsid w:val="00B9058B"/>
    <w:rsid w:val="00B93CE1"/>
    <w:rsid w:val="00C200D2"/>
    <w:rsid w:val="00C5574F"/>
    <w:rsid w:val="00C73B86"/>
    <w:rsid w:val="00C75424"/>
    <w:rsid w:val="00C969F9"/>
    <w:rsid w:val="00CB711A"/>
    <w:rsid w:val="00CC15A5"/>
    <w:rsid w:val="00CD36F2"/>
    <w:rsid w:val="00D01C51"/>
    <w:rsid w:val="00D263F8"/>
    <w:rsid w:val="00D36C29"/>
    <w:rsid w:val="00D4610D"/>
    <w:rsid w:val="00D505C6"/>
    <w:rsid w:val="00D562E5"/>
    <w:rsid w:val="00DA64C9"/>
    <w:rsid w:val="00DE248A"/>
    <w:rsid w:val="00DE2581"/>
    <w:rsid w:val="00E02AD5"/>
    <w:rsid w:val="00E05CE9"/>
    <w:rsid w:val="00E11983"/>
    <w:rsid w:val="00E15BCD"/>
    <w:rsid w:val="00E15DEE"/>
    <w:rsid w:val="00E25B93"/>
    <w:rsid w:val="00E53271"/>
    <w:rsid w:val="00EA0B30"/>
    <w:rsid w:val="00F36557"/>
    <w:rsid w:val="00F65DFC"/>
    <w:rsid w:val="00F773DA"/>
    <w:rsid w:val="00FA2351"/>
    <w:rsid w:val="00FE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25AC9"/>
  <w15:chartTrackingRefBased/>
  <w15:docId w15:val="{416F6DD6-E422-4E1F-95AD-47BC06C0E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0D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D505C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4F069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F069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F0699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F069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F0699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4F06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580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Von Dolinger de Brito Roder</dc:creator>
  <cp:keywords/>
  <dc:description/>
  <cp:lastModifiedBy>Denise Von Dolinger de Brito Roder</cp:lastModifiedBy>
  <cp:revision>3</cp:revision>
  <dcterms:created xsi:type="dcterms:W3CDTF">2024-02-07T17:49:00Z</dcterms:created>
  <dcterms:modified xsi:type="dcterms:W3CDTF">2024-02-07T17:49:00Z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f8a8157fbf4f5f5e7d1b3bcbaffc56518b35a874ac5a9d3da9fbc0183180ff08</vt:lpwstr>
  </property>
</Properties>
</file>